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3F1" w:rsidRDefault="00BE63F1" w:rsidP="00FD14F2">
      <w:pPr>
        <w:jc w:val="center"/>
        <w:rPr>
          <w:rFonts w:ascii="Times New Roman" w:hAnsi="Times New Roman"/>
          <w:sz w:val="24"/>
          <w:szCs w:val="24"/>
        </w:rPr>
      </w:pPr>
      <w:r w:rsidRPr="00E301BF">
        <w:rPr>
          <w:rFonts w:ascii="Times New Roman" w:hAnsi="Times New Roman"/>
          <w:sz w:val="24"/>
          <w:szCs w:val="24"/>
        </w:rPr>
        <w:t>ТАМБОВСКОЕ ОБЛАСТНОЕ ГОСУДАРСТВЕННОЕ БЮДЖЕТНОЕ ПРОФЕССИОНАЛЬНОЕ ОБРАЗОВАТЕЛЬНОЕ УЧРЕЖДЕНИЕ</w:t>
      </w:r>
    </w:p>
    <w:p w:rsidR="00BE63F1" w:rsidRPr="00E301BF" w:rsidRDefault="00BE63F1" w:rsidP="00FD14F2">
      <w:pPr>
        <w:ind w:firstLine="851"/>
        <w:jc w:val="center"/>
        <w:rPr>
          <w:rFonts w:ascii="Times New Roman" w:hAnsi="Times New Roman"/>
          <w:sz w:val="24"/>
          <w:szCs w:val="24"/>
        </w:rPr>
      </w:pPr>
      <w:r w:rsidRPr="00E301BF">
        <w:rPr>
          <w:rFonts w:ascii="Times New Roman" w:hAnsi="Times New Roman"/>
          <w:sz w:val="24"/>
          <w:szCs w:val="24"/>
        </w:rPr>
        <w:t xml:space="preserve">«УВАРОВСКИЙ </w:t>
      </w:r>
      <w:r>
        <w:rPr>
          <w:rFonts w:ascii="Times New Roman" w:hAnsi="Times New Roman"/>
          <w:sz w:val="24"/>
          <w:szCs w:val="24"/>
        </w:rPr>
        <w:t>ПОЛИ</w:t>
      </w:r>
      <w:r w:rsidRPr="008C3BD2">
        <w:rPr>
          <w:rFonts w:ascii="Times New Roman" w:hAnsi="Times New Roman"/>
          <w:sz w:val="24"/>
          <w:szCs w:val="24"/>
        </w:rPr>
        <w:t>ТЕХНИЧЕСКИЙ</w:t>
      </w:r>
      <w:r w:rsidRPr="00E301BF">
        <w:rPr>
          <w:rFonts w:ascii="Times New Roman" w:hAnsi="Times New Roman"/>
          <w:sz w:val="24"/>
          <w:szCs w:val="24"/>
        </w:rPr>
        <w:t xml:space="preserve"> КОЛЛЕДЖ»</w:t>
      </w:r>
    </w:p>
    <w:p w:rsidR="00BE63F1" w:rsidRPr="00E301BF" w:rsidRDefault="00BE63F1" w:rsidP="00FD14F2">
      <w:pPr>
        <w:ind w:left="426" w:firstLine="851"/>
        <w:jc w:val="center"/>
        <w:rPr>
          <w:rFonts w:ascii="Times New Roman" w:hAnsi="Times New Roman"/>
          <w:sz w:val="24"/>
          <w:szCs w:val="24"/>
        </w:rPr>
      </w:pPr>
    </w:p>
    <w:p w:rsidR="00BE63F1" w:rsidRPr="00E301BF" w:rsidRDefault="00BE63F1" w:rsidP="00FD14F2">
      <w:pPr>
        <w:ind w:left="426" w:firstLine="851"/>
        <w:jc w:val="center"/>
        <w:rPr>
          <w:rFonts w:ascii="Times New Roman" w:hAnsi="Times New Roman"/>
          <w:sz w:val="24"/>
          <w:szCs w:val="24"/>
        </w:rPr>
      </w:pPr>
    </w:p>
    <w:p w:rsidR="00BE63F1" w:rsidRPr="00E301BF" w:rsidRDefault="00BE63F1" w:rsidP="00FD14F2">
      <w:pPr>
        <w:ind w:firstLine="851"/>
        <w:rPr>
          <w:rFonts w:ascii="Times New Roman" w:hAnsi="Times New Roman"/>
          <w:sz w:val="24"/>
          <w:szCs w:val="24"/>
        </w:rPr>
      </w:pPr>
    </w:p>
    <w:tbl>
      <w:tblPr>
        <w:tblW w:w="10260" w:type="dxa"/>
        <w:tblInd w:w="-900" w:type="dxa"/>
        <w:tblLayout w:type="fixed"/>
        <w:tblCellMar>
          <w:left w:w="0" w:type="dxa"/>
          <w:right w:w="0" w:type="dxa"/>
        </w:tblCellMar>
        <w:tblLook w:val="01E0"/>
      </w:tblPr>
      <w:tblGrid>
        <w:gridCol w:w="4558"/>
        <w:gridCol w:w="1134"/>
        <w:gridCol w:w="4568"/>
      </w:tblGrid>
      <w:tr w:rsidR="00BE63F1" w:rsidRPr="00E301BF" w:rsidTr="00A66B22">
        <w:trPr>
          <w:trHeight w:val="2190"/>
        </w:trPr>
        <w:tc>
          <w:tcPr>
            <w:tcW w:w="4558" w:type="dxa"/>
          </w:tcPr>
          <w:p w:rsidR="00BE63F1" w:rsidRPr="00E301BF" w:rsidRDefault="00BE63F1" w:rsidP="00A66B22">
            <w:pPr>
              <w:rPr>
                <w:rFonts w:ascii="Times New Roman" w:hAnsi="Times New Roman"/>
                <w:sz w:val="24"/>
                <w:szCs w:val="24"/>
              </w:rPr>
            </w:pPr>
            <w:r w:rsidRPr="00E301BF">
              <w:rPr>
                <w:rFonts w:ascii="Times New Roman" w:hAnsi="Times New Roman"/>
                <w:sz w:val="24"/>
                <w:szCs w:val="24"/>
              </w:rPr>
              <w:t>РАССМОТРЕНО И ОДОБРЕНО</w:t>
            </w:r>
          </w:p>
          <w:p w:rsidR="00BE63F1" w:rsidRPr="00E301BF" w:rsidRDefault="00BE63F1" w:rsidP="00A66B22">
            <w:pPr>
              <w:rPr>
                <w:rFonts w:ascii="Times New Roman" w:hAnsi="Times New Roman"/>
                <w:sz w:val="24"/>
                <w:szCs w:val="24"/>
              </w:rPr>
            </w:pPr>
            <w:r w:rsidRPr="00E301BF">
              <w:rPr>
                <w:rFonts w:ascii="Times New Roman" w:hAnsi="Times New Roman"/>
                <w:sz w:val="24"/>
                <w:szCs w:val="24"/>
              </w:rPr>
              <w:t xml:space="preserve">Предметно-цикловой комиссией </w:t>
            </w:r>
          </w:p>
          <w:p w:rsidR="00BE63F1" w:rsidRPr="00E52125" w:rsidRDefault="00BE63F1" w:rsidP="00A66B22">
            <w:pPr>
              <w:tabs>
                <w:tab w:val="left" w:pos="1087"/>
                <w:tab w:val="left" w:pos="2037"/>
                <w:tab w:val="left" w:pos="2744"/>
                <w:tab w:val="left" w:pos="2884"/>
              </w:tabs>
              <w:rPr>
                <w:rFonts w:ascii="Times New Roman" w:hAnsi="Times New Roman"/>
                <w:sz w:val="24"/>
                <w:szCs w:val="24"/>
              </w:rPr>
            </w:pPr>
            <w:r w:rsidRPr="00E52125">
              <w:rPr>
                <w:rFonts w:ascii="Times New Roman" w:hAnsi="Times New Roman"/>
                <w:sz w:val="24"/>
                <w:szCs w:val="24"/>
              </w:rPr>
              <w:t xml:space="preserve"> Кластер «Агропромышленный  комплекс»</w:t>
            </w:r>
          </w:p>
          <w:p w:rsidR="00BE63F1" w:rsidRPr="00E301BF" w:rsidRDefault="00BE63F1" w:rsidP="00A66B22">
            <w:pPr>
              <w:tabs>
                <w:tab w:val="left" w:pos="1087"/>
                <w:tab w:val="left" w:pos="2037"/>
                <w:tab w:val="left" w:pos="2744"/>
                <w:tab w:val="left" w:pos="2884"/>
              </w:tabs>
              <w:rPr>
                <w:rFonts w:ascii="Times New Roman" w:hAnsi="Times New Roman"/>
                <w:sz w:val="24"/>
                <w:szCs w:val="24"/>
              </w:rPr>
            </w:pPr>
            <w:r w:rsidRPr="00E52125">
              <w:rPr>
                <w:rFonts w:ascii="Times New Roman" w:hAnsi="Times New Roman"/>
                <w:sz w:val="24"/>
                <w:szCs w:val="24"/>
              </w:rPr>
              <w:t>Протокол</w:t>
            </w:r>
            <w:r>
              <w:rPr>
                <w:rFonts w:ascii="Times New Roman" w:hAnsi="Times New Roman"/>
                <w:sz w:val="24"/>
                <w:szCs w:val="24"/>
              </w:rPr>
              <w:t xml:space="preserve">    № ______</w:t>
            </w:r>
          </w:p>
          <w:p w:rsidR="00BE63F1" w:rsidRPr="00E301BF" w:rsidRDefault="00BE63F1" w:rsidP="00A66B22">
            <w:pPr>
              <w:tabs>
                <w:tab w:val="left" w:pos="1087"/>
                <w:tab w:val="left" w:pos="2037"/>
                <w:tab w:val="left" w:pos="2744"/>
                <w:tab w:val="left" w:pos="2884"/>
              </w:tabs>
              <w:rPr>
                <w:rFonts w:ascii="Times New Roman" w:hAnsi="Times New Roman"/>
                <w:sz w:val="24"/>
                <w:szCs w:val="24"/>
              </w:rPr>
            </w:pPr>
            <w:r w:rsidRPr="00E301BF">
              <w:rPr>
                <w:rFonts w:ascii="Times New Roman" w:hAnsi="Times New Roman"/>
                <w:sz w:val="24"/>
                <w:szCs w:val="24"/>
              </w:rPr>
              <w:t xml:space="preserve"> От</w:t>
            </w:r>
            <w:r>
              <w:rPr>
                <w:rFonts w:ascii="Times New Roman" w:hAnsi="Times New Roman"/>
                <w:sz w:val="24"/>
                <w:szCs w:val="24"/>
              </w:rPr>
              <w:t xml:space="preserve">   </w:t>
            </w:r>
            <w:r w:rsidRPr="00E301BF">
              <w:rPr>
                <w:rFonts w:ascii="Times New Roman" w:hAnsi="Times New Roman"/>
                <w:spacing w:val="-8"/>
                <w:sz w:val="24"/>
                <w:szCs w:val="24"/>
              </w:rPr>
              <w:t>«___</w:t>
            </w:r>
            <w:r w:rsidRPr="00E301BF">
              <w:rPr>
                <w:rFonts w:ascii="Times New Roman" w:hAnsi="Times New Roman"/>
                <w:sz w:val="24"/>
                <w:szCs w:val="24"/>
              </w:rPr>
              <w:t>»   _____________20___г.</w:t>
            </w:r>
          </w:p>
          <w:p w:rsidR="00BE63F1" w:rsidRPr="00E301BF" w:rsidRDefault="00BE63F1" w:rsidP="00A66B22">
            <w:pPr>
              <w:tabs>
                <w:tab w:val="left" w:pos="1087"/>
                <w:tab w:val="left" w:pos="2037"/>
                <w:tab w:val="left" w:pos="2744"/>
                <w:tab w:val="left" w:pos="2884"/>
              </w:tabs>
              <w:rPr>
                <w:rFonts w:ascii="Times New Roman" w:hAnsi="Times New Roman"/>
                <w:sz w:val="24"/>
                <w:szCs w:val="24"/>
              </w:rPr>
            </w:pPr>
            <w:r w:rsidRPr="00E301BF">
              <w:rPr>
                <w:rFonts w:ascii="Times New Roman" w:hAnsi="Times New Roman"/>
                <w:sz w:val="24"/>
                <w:szCs w:val="24"/>
              </w:rPr>
              <w:t>Председатель цикловой комиссии</w:t>
            </w:r>
          </w:p>
          <w:p w:rsidR="00BE63F1" w:rsidRPr="00E301BF" w:rsidRDefault="00BE63F1" w:rsidP="00A66B22">
            <w:pPr>
              <w:tabs>
                <w:tab w:val="left" w:pos="1639"/>
                <w:tab w:val="left" w:pos="3201"/>
              </w:tabs>
              <w:ind w:firstLine="851"/>
              <w:rPr>
                <w:rFonts w:ascii="Times New Roman" w:hAnsi="Times New Roman"/>
                <w:sz w:val="24"/>
                <w:szCs w:val="24"/>
              </w:rPr>
            </w:pPr>
            <w:r w:rsidRPr="00E301BF">
              <w:rPr>
                <w:rFonts w:ascii="Times New Roman" w:hAnsi="Times New Roman"/>
                <w:sz w:val="24"/>
                <w:szCs w:val="24"/>
                <w:u w:val="single"/>
              </w:rPr>
              <w:tab/>
            </w:r>
            <w:r>
              <w:rPr>
                <w:rFonts w:ascii="Times New Roman" w:hAnsi="Times New Roman"/>
                <w:sz w:val="24"/>
                <w:szCs w:val="24"/>
                <w:u w:val="single"/>
              </w:rPr>
              <w:t>____</w:t>
            </w:r>
            <w:r>
              <w:rPr>
                <w:rFonts w:ascii="Times New Roman" w:hAnsi="Times New Roman"/>
                <w:sz w:val="24"/>
                <w:szCs w:val="24"/>
              </w:rPr>
              <w:t xml:space="preserve">/ Почечуева И Н </w:t>
            </w:r>
          </w:p>
        </w:tc>
        <w:tc>
          <w:tcPr>
            <w:tcW w:w="1134" w:type="dxa"/>
          </w:tcPr>
          <w:p w:rsidR="00BE63F1" w:rsidRPr="00E301BF" w:rsidRDefault="00BE63F1" w:rsidP="00A66B22">
            <w:pPr>
              <w:tabs>
                <w:tab w:val="left" w:pos="962"/>
                <w:tab w:val="left" w:pos="2512"/>
                <w:tab w:val="left" w:pos="3239"/>
              </w:tabs>
              <w:ind w:left="195" w:firstLine="851"/>
              <w:rPr>
                <w:rFonts w:ascii="Times New Roman" w:hAnsi="Times New Roman"/>
                <w:sz w:val="24"/>
                <w:szCs w:val="24"/>
              </w:rPr>
            </w:pPr>
          </w:p>
        </w:tc>
        <w:tc>
          <w:tcPr>
            <w:tcW w:w="4568" w:type="dxa"/>
          </w:tcPr>
          <w:p w:rsidR="00BE63F1" w:rsidRPr="00E301BF" w:rsidRDefault="00BE63F1" w:rsidP="00A66B22">
            <w:pPr>
              <w:ind w:left="-751" w:firstLine="851"/>
              <w:jc w:val="right"/>
              <w:rPr>
                <w:rFonts w:ascii="Times New Roman" w:hAnsi="Times New Roman"/>
                <w:sz w:val="24"/>
                <w:szCs w:val="24"/>
              </w:rPr>
            </w:pPr>
            <w:r w:rsidRPr="00E301BF">
              <w:rPr>
                <w:rFonts w:ascii="Times New Roman" w:hAnsi="Times New Roman"/>
                <w:sz w:val="24"/>
                <w:szCs w:val="24"/>
              </w:rPr>
              <w:t>УТВЕРЖДАЮ</w:t>
            </w:r>
          </w:p>
          <w:p w:rsidR="00BE63F1" w:rsidRPr="00E301BF" w:rsidRDefault="00BE63F1" w:rsidP="00A66B22">
            <w:pPr>
              <w:ind w:left="-751" w:firstLine="851"/>
              <w:jc w:val="right"/>
              <w:rPr>
                <w:rFonts w:ascii="Times New Roman" w:hAnsi="Times New Roman"/>
                <w:sz w:val="24"/>
                <w:szCs w:val="24"/>
              </w:rPr>
            </w:pPr>
            <w:r w:rsidRPr="00E301BF">
              <w:rPr>
                <w:rFonts w:ascii="Times New Roman" w:hAnsi="Times New Roman"/>
                <w:sz w:val="24"/>
                <w:szCs w:val="24"/>
              </w:rPr>
              <w:t>Зам. директора</w:t>
            </w:r>
            <w:r w:rsidRPr="00E301BF">
              <w:rPr>
                <w:rFonts w:ascii="Times New Roman" w:hAnsi="Times New Roman"/>
                <w:spacing w:val="-1"/>
                <w:sz w:val="24"/>
                <w:szCs w:val="24"/>
              </w:rPr>
              <w:t xml:space="preserve"> по УР</w:t>
            </w:r>
          </w:p>
          <w:p w:rsidR="00BE63F1" w:rsidRPr="00E301BF" w:rsidRDefault="00BE63F1" w:rsidP="00A66B22">
            <w:pPr>
              <w:tabs>
                <w:tab w:val="left" w:pos="1440"/>
              </w:tabs>
              <w:ind w:left="-751" w:firstLine="851"/>
              <w:jc w:val="right"/>
              <w:rPr>
                <w:rFonts w:ascii="Times New Roman" w:hAnsi="Times New Roman"/>
                <w:sz w:val="24"/>
                <w:szCs w:val="24"/>
              </w:rPr>
            </w:pPr>
            <w:r w:rsidRPr="00E301BF">
              <w:rPr>
                <w:rFonts w:ascii="Times New Roman" w:hAnsi="Times New Roman"/>
                <w:sz w:val="24"/>
                <w:szCs w:val="24"/>
                <w:u w:val="single"/>
              </w:rPr>
              <w:tab/>
            </w:r>
            <w:r w:rsidRPr="00E301BF">
              <w:rPr>
                <w:rFonts w:ascii="Times New Roman" w:hAnsi="Times New Roman"/>
                <w:sz w:val="24"/>
                <w:szCs w:val="24"/>
              </w:rPr>
              <w:t>О.Б. Кухарская</w:t>
            </w:r>
          </w:p>
          <w:p w:rsidR="00BE63F1" w:rsidRPr="00E301BF" w:rsidRDefault="00BE63F1" w:rsidP="00A66B22">
            <w:pPr>
              <w:tabs>
                <w:tab w:val="left" w:pos="1916"/>
                <w:tab w:val="left" w:pos="2695"/>
              </w:tabs>
              <w:ind w:left="-751" w:firstLine="851"/>
              <w:jc w:val="right"/>
              <w:rPr>
                <w:rFonts w:ascii="Times New Roman" w:hAnsi="Times New Roman"/>
                <w:sz w:val="24"/>
                <w:szCs w:val="24"/>
                <w:lang w:val="en-US"/>
              </w:rPr>
            </w:pPr>
            <w:r w:rsidRPr="00E301BF">
              <w:rPr>
                <w:rFonts w:ascii="Times New Roman" w:hAnsi="Times New Roman"/>
                <w:sz w:val="24"/>
                <w:szCs w:val="24"/>
                <w:lang w:val="en-US"/>
              </w:rPr>
              <w:t>«___</w:t>
            </w:r>
            <w:r w:rsidRPr="00E301BF">
              <w:rPr>
                <w:rFonts w:ascii="Times New Roman" w:hAnsi="Times New Roman"/>
                <w:spacing w:val="-3"/>
                <w:sz w:val="24"/>
                <w:szCs w:val="24"/>
                <w:lang w:val="en-US"/>
              </w:rPr>
              <w:t>»</w:t>
            </w:r>
            <w:r w:rsidRPr="00E301BF">
              <w:rPr>
                <w:rFonts w:ascii="Times New Roman" w:hAnsi="Times New Roman"/>
                <w:spacing w:val="-3"/>
                <w:sz w:val="24"/>
                <w:szCs w:val="24"/>
                <w:u w:val="single"/>
                <w:lang w:val="en-US"/>
              </w:rPr>
              <w:tab/>
            </w:r>
            <w:r w:rsidRPr="00E301BF">
              <w:rPr>
                <w:rFonts w:ascii="Times New Roman" w:hAnsi="Times New Roman"/>
                <w:sz w:val="24"/>
                <w:szCs w:val="24"/>
                <w:lang w:val="en-US"/>
              </w:rPr>
              <w:t>20</w:t>
            </w:r>
            <w:r w:rsidRPr="00E301BF">
              <w:rPr>
                <w:rFonts w:ascii="Times New Roman" w:hAnsi="Times New Roman"/>
                <w:sz w:val="24"/>
                <w:szCs w:val="24"/>
                <w:u w:val="single"/>
                <w:lang w:val="en-US"/>
              </w:rPr>
              <w:tab/>
            </w:r>
            <w:r w:rsidRPr="00E301BF">
              <w:rPr>
                <w:rFonts w:ascii="Times New Roman" w:hAnsi="Times New Roman"/>
                <w:sz w:val="24"/>
                <w:szCs w:val="24"/>
                <w:lang w:val="en-US"/>
              </w:rPr>
              <w:t>г.</w:t>
            </w:r>
          </w:p>
        </w:tc>
      </w:tr>
    </w:tbl>
    <w:p w:rsidR="00BE63F1" w:rsidRPr="00E301BF" w:rsidRDefault="00BE63F1" w:rsidP="00FD14F2">
      <w:pPr>
        <w:ind w:firstLine="851"/>
        <w:jc w:val="center"/>
        <w:rPr>
          <w:rFonts w:ascii="Times New Roman" w:hAnsi="Times New Roman"/>
          <w:sz w:val="24"/>
          <w:szCs w:val="24"/>
        </w:rPr>
      </w:pPr>
    </w:p>
    <w:p w:rsidR="00BE63F1" w:rsidRPr="00E301BF" w:rsidRDefault="00BE63F1" w:rsidP="00FD14F2">
      <w:pPr>
        <w:ind w:firstLine="851"/>
        <w:jc w:val="center"/>
        <w:rPr>
          <w:rFonts w:ascii="Times New Roman" w:hAnsi="Times New Roman"/>
          <w:sz w:val="24"/>
          <w:szCs w:val="24"/>
        </w:rPr>
      </w:pPr>
    </w:p>
    <w:p w:rsidR="00BE63F1" w:rsidRPr="00E301BF" w:rsidRDefault="00BE63F1" w:rsidP="00FD14F2">
      <w:pPr>
        <w:ind w:firstLine="851"/>
        <w:jc w:val="center"/>
        <w:rPr>
          <w:rFonts w:ascii="Times New Roman" w:hAnsi="Times New Roman"/>
          <w:sz w:val="24"/>
          <w:szCs w:val="24"/>
        </w:rPr>
      </w:pPr>
    </w:p>
    <w:p w:rsidR="00BE63F1" w:rsidRPr="00FD14F2" w:rsidRDefault="00BE63F1" w:rsidP="00FD14F2">
      <w:pPr>
        <w:spacing w:line="360" w:lineRule="auto"/>
        <w:ind w:firstLine="851"/>
        <w:jc w:val="center"/>
        <w:rPr>
          <w:rFonts w:ascii="Times New Roman" w:hAnsi="Times New Roman"/>
          <w:sz w:val="24"/>
          <w:szCs w:val="24"/>
        </w:rPr>
      </w:pPr>
      <w:r w:rsidRPr="00FD14F2">
        <w:rPr>
          <w:rFonts w:ascii="Times New Roman" w:hAnsi="Times New Roman"/>
          <w:sz w:val="24"/>
          <w:szCs w:val="24"/>
        </w:rPr>
        <w:t>РАБОЧАЯ ПРОГРАММА УЧЕБНОЙ ДИСЦИПЛИНЫ</w:t>
      </w:r>
    </w:p>
    <w:p w:rsidR="00BE63F1" w:rsidRPr="00FD14F2" w:rsidRDefault="00BE63F1" w:rsidP="00FD14F2">
      <w:pPr>
        <w:spacing w:line="360" w:lineRule="auto"/>
        <w:ind w:firstLine="851"/>
        <w:jc w:val="center"/>
        <w:rPr>
          <w:rFonts w:ascii="Times New Roman" w:hAnsi="Times New Roman"/>
          <w:sz w:val="24"/>
          <w:szCs w:val="24"/>
        </w:rPr>
      </w:pPr>
    </w:p>
    <w:p w:rsidR="00BE63F1" w:rsidRPr="00FD14F2" w:rsidRDefault="00BE63F1" w:rsidP="00FD14F2">
      <w:pPr>
        <w:spacing w:line="360" w:lineRule="auto"/>
        <w:ind w:firstLine="851"/>
        <w:jc w:val="center"/>
        <w:rPr>
          <w:rFonts w:ascii="Times New Roman" w:hAnsi="Times New Roman"/>
          <w:sz w:val="24"/>
          <w:szCs w:val="24"/>
        </w:rPr>
      </w:pPr>
      <w:r>
        <w:rPr>
          <w:rFonts w:ascii="Times New Roman" w:hAnsi="Times New Roman"/>
          <w:sz w:val="24"/>
          <w:szCs w:val="24"/>
        </w:rPr>
        <w:t>СЭ 06</w:t>
      </w:r>
      <w:r w:rsidRPr="00FD14F2">
        <w:rPr>
          <w:rFonts w:ascii="Times New Roman" w:hAnsi="Times New Roman"/>
          <w:sz w:val="24"/>
          <w:szCs w:val="24"/>
        </w:rPr>
        <w:t xml:space="preserve"> ОСНОВЫ ФИНАНСОВОЙ ГРАМОТНОСТИ</w:t>
      </w:r>
    </w:p>
    <w:p w:rsidR="00BE63F1" w:rsidRPr="00FD14F2" w:rsidRDefault="00BE63F1" w:rsidP="00FD14F2">
      <w:pPr>
        <w:widowControl w:val="0"/>
        <w:shd w:val="clear" w:color="auto" w:fill="FFFFFF"/>
        <w:tabs>
          <w:tab w:val="left" w:leader="underscore" w:pos="9163"/>
        </w:tabs>
        <w:autoSpaceDE w:val="0"/>
        <w:autoSpaceDN w:val="0"/>
        <w:adjustRightInd w:val="0"/>
        <w:ind w:firstLine="739"/>
        <w:jc w:val="center"/>
        <w:rPr>
          <w:rFonts w:ascii="Times New Roman" w:hAnsi="Times New Roman"/>
          <w:sz w:val="24"/>
          <w:szCs w:val="24"/>
        </w:rPr>
      </w:pPr>
      <w:r w:rsidRPr="00FD14F2">
        <w:rPr>
          <w:rFonts w:ascii="Times New Roman" w:hAnsi="Times New Roman"/>
          <w:sz w:val="24"/>
          <w:szCs w:val="24"/>
        </w:rPr>
        <w:t>ПО ПРОГРАММЕ ПОДГОТОВКИ КВАЛИФИЦИРОВАННЫХ \ РАБОЧИХ, СЛУЖАЩИХ ПО ПРОФЕССИИ 15.01.05 Сварщик</w:t>
      </w:r>
    </w:p>
    <w:p w:rsidR="00BE63F1" w:rsidRPr="00FD14F2" w:rsidRDefault="00BE63F1" w:rsidP="00FD14F2">
      <w:pPr>
        <w:widowControl w:val="0"/>
        <w:shd w:val="clear" w:color="auto" w:fill="FFFFFF"/>
        <w:tabs>
          <w:tab w:val="left" w:leader="underscore" w:pos="9163"/>
        </w:tabs>
        <w:autoSpaceDE w:val="0"/>
        <w:autoSpaceDN w:val="0"/>
        <w:adjustRightInd w:val="0"/>
        <w:ind w:firstLine="739"/>
        <w:jc w:val="center"/>
        <w:rPr>
          <w:rFonts w:ascii="Times New Roman" w:hAnsi="Times New Roman"/>
          <w:sz w:val="24"/>
          <w:szCs w:val="24"/>
          <w:lang w:eastAsia="ru-RU"/>
        </w:rPr>
      </w:pPr>
      <w:r w:rsidRPr="00FD14F2">
        <w:rPr>
          <w:rFonts w:ascii="Times New Roman" w:hAnsi="Times New Roman"/>
          <w:sz w:val="24"/>
          <w:szCs w:val="24"/>
        </w:rPr>
        <w:t>(ручной и частично механизированной сварки (наплавки))</w:t>
      </w:r>
    </w:p>
    <w:p w:rsidR="00BE63F1" w:rsidRPr="00FD14F2" w:rsidRDefault="00BE63F1" w:rsidP="00FD14F2">
      <w:pPr>
        <w:tabs>
          <w:tab w:val="left" w:pos="916"/>
          <w:tab w:val="left" w:pos="1832"/>
          <w:tab w:val="left" w:pos="189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center"/>
        <w:rPr>
          <w:rFonts w:ascii="Times New Roman" w:hAnsi="Times New Roman"/>
          <w:sz w:val="24"/>
          <w:szCs w:val="24"/>
        </w:rPr>
      </w:pPr>
    </w:p>
    <w:p w:rsidR="00BE63F1" w:rsidRPr="00FD14F2" w:rsidRDefault="00BE63F1" w:rsidP="00FD14F2">
      <w:pPr>
        <w:spacing w:line="360" w:lineRule="auto"/>
        <w:ind w:firstLine="851"/>
        <w:jc w:val="center"/>
        <w:rPr>
          <w:rFonts w:ascii="Times New Roman" w:hAnsi="Times New Roman"/>
          <w:i/>
          <w:sz w:val="24"/>
          <w:szCs w:val="24"/>
        </w:rPr>
      </w:pPr>
    </w:p>
    <w:p w:rsidR="00BE63F1" w:rsidRPr="00FD14F2" w:rsidRDefault="00BE63F1" w:rsidP="00FD14F2">
      <w:pPr>
        <w:spacing w:line="360" w:lineRule="auto"/>
        <w:ind w:firstLine="851"/>
        <w:jc w:val="center"/>
        <w:rPr>
          <w:rFonts w:ascii="Times New Roman" w:hAnsi="Times New Roman"/>
          <w:i/>
          <w:sz w:val="24"/>
          <w:szCs w:val="24"/>
        </w:rPr>
      </w:pPr>
    </w:p>
    <w:p w:rsidR="00BE63F1" w:rsidRPr="002A6AB1" w:rsidRDefault="00BE63F1" w:rsidP="00FD14F2">
      <w:pPr>
        <w:spacing w:line="360" w:lineRule="auto"/>
        <w:ind w:firstLine="851"/>
        <w:jc w:val="center"/>
        <w:rPr>
          <w:rFonts w:ascii="Times New Roman" w:hAnsi="Times New Roman"/>
          <w:i/>
          <w:sz w:val="24"/>
          <w:szCs w:val="24"/>
        </w:rPr>
      </w:pPr>
    </w:p>
    <w:p w:rsidR="00BE63F1" w:rsidRPr="002A6AB1" w:rsidRDefault="00BE63F1" w:rsidP="00FD14F2">
      <w:pPr>
        <w:spacing w:line="360" w:lineRule="auto"/>
        <w:ind w:firstLine="851"/>
        <w:jc w:val="center"/>
        <w:rPr>
          <w:rFonts w:ascii="Times New Roman" w:hAnsi="Times New Roman"/>
          <w:i/>
          <w:sz w:val="24"/>
          <w:szCs w:val="24"/>
        </w:rPr>
      </w:pPr>
    </w:p>
    <w:p w:rsidR="00BE63F1" w:rsidRDefault="00BE63F1" w:rsidP="00FD14F2">
      <w:pPr>
        <w:spacing w:line="360" w:lineRule="auto"/>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Default="00BE63F1" w:rsidP="00FD14F2">
      <w:pPr>
        <w:ind w:firstLine="851"/>
        <w:rPr>
          <w:rFonts w:ascii="Times New Roman" w:hAnsi="Times New Roman"/>
          <w:i/>
          <w:sz w:val="24"/>
          <w:szCs w:val="24"/>
        </w:rPr>
      </w:pPr>
    </w:p>
    <w:p w:rsidR="00BE63F1" w:rsidRPr="00907908" w:rsidRDefault="00BE63F1" w:rsidP="00FD14F2">
      <w:pPr>
        <w:ind w:firstLine="851"/>
        <w:rPr>
          <w:rFonts w:ascii="Times New Roman" w:hAnsi="Times New Roman"/>
          <w:i/>
          <w:sz w:val="24"/>
          <w:szCs w:val="24"/>
        </w:rPr>
      </w:pPr>
    </w:p>
    <w:p w:rsidR="00BE63F1" w:rsidRPr="00907908" w:rsidRDefault="00BE63F1" w:rsidP="00FD14F2">
      <w:pPr>
        <w:ind w:firstLine="851"/>
        <w:jc w:val="center"/>
        <w:rPr>
          <w:rFonts w:ascii="Times New Roman" w:hAnsi="Times New Roman"/>
          <w:sz w:val="24"/>
          <w:szCs w:val="24"/>
        </w:rPr>
      </w:pPr>
      <w:r w:rsidRPr="00907908">
        <w:rPr>
          <w:rFonts w:ascii="Times New Roman" w:hAnsi="Times New Roman"/>
          <w:sz w:val="24"/>
          <w:szCs w:val="24"/>
        </w:rPr>
        <w:t>Уварово</w:t>
      </w:r>
    </w:p>
    <w:p w:rsidR="00BE63F1" w:rsidRPr="00907908" w:rsidRDefault="00BE63F1" w:rsidP="00FD14F2">
      <w:pPr>
        <w:ind w:firstLine="851"/>
        <w:jc w:val="center"/>
        <w:rPr>
          <w:rFonts w:ascii="Times New Roman" w:hAnsi="Times New Roman"/>
          <w:sz w:val="24"/>
          <w:szCs w:val="24"/>
        </w:rPr>
      </w:pPr>
      <w:r w:rsidRPr="00907908">
        <w:rPr>
          <w:rFonts w:ascii="Times New Roman" w:hAnsi="Times New Roman"/>
          <w:sz w:val="24"/>
          <w:szCs w:val="24"/>
        </w:rPr>
        <w:t>202</w:t>
      </w:r>
      <w:r>
        <w:rPr>
          <w:rFonts w:ascii="Times New Roman" w:hAnsi="Times New Roman"/>
          <w:sz w:val="24"/>
          <w:szCs w:val="24"/>
        </w:rPr>
        <w:t>4</w:t>
      </w:r>
      <w:r w:rsidRPr="00907908">
        <w:rPr>
          <w:rFonts w:ascii="Times New Roman" w:hAnsi="Times New Roman"/>
          <w:sz w:val="24"/>
          <w:szCs w:val="24"/>
        </w:rPr>
        <w:t>год</w:t>
      </w:r>
    </w:p>
    <w:p w:rsidR="00BE63F1" w:rsidRDefault="00BE63F1" w:rsidP="001270AE">
      <w:pPr>
        <w:jc w:val="right"/>
        <w:rPr>
          <w:rFonts w:ascii="Times New Roman" w:hAnsi="Times New Roman"/>
          <w:b/>
          <w:bCs/>
          <w:color w:val="0070C0"/>
          <w:sz w:val="24"/>
          <w:szCs w:val="24"/>
        </w:rPr>
      </w:pPr>
    </w:p>
    <w:p w:rsidR="00BE63F1" w:rsidRDefault="00BE63F1" w:rsidP="001270AE">
      <w:pPr>
        <w:jc w:val="right"/>
        <w:rPr>
          <w:rFonts w:ascii="Times New Roman" w:hAnsi="Times New Roman"/>
          <w:b/>
          <w:bCs/>
          <w:color w:val="0070C0"/>
          <w:sz w:val="24"/>
          <w:szCs w:val="24"/>
        </w:rPr>
      </w:pPr>
    </w:p>
    <w:p w:rsidR="00BE63F1" w:rsidRDefault="00BE63F1" w:rsidP="001270AE">
      <w:pPr>
        <w:jc w:val="right"/>
        <w:rPr>
          <w:rFonts w:ascii="Times New Roman" w:hAnsi="Times New Roman"/>
          <w:b/>
          <w:bCs/>
          <w:color w:val="0070C0"/>
          <w:sz w:val="24"/>
          <w:szCs w:val="24"/>
        </w:rPr>
      </w:pPr>
    </w:p>
    <w:p w:rsidR="00BE63F1" w:rsidRDefault="00BE63F1" w:rsidP="001270AE">
      <w:pPr>
        <w:jc w:val="right"/>
        <w:rPr>
          <w:rFonts w:ascii="Times New Roman" w:hAnsi="Times New Roman"/>
          <w:b/>
          <w:bCs/>
          <w:color w:val="0070C0"/>
          <w:sz w:val="24"/>
          <w:szCs w:val="24"/>
        </w:rPr>
      </w:pPr>
    </w:p>
    <w:p w:rsidR="00BE63F1" w:rsidRDefault="00BE63F1" w:rsidP="00FD14F2">
      <w:pPr>
        <w:rPr>
          <w:rFonts w:ascii="Times New Roman" w:hAnsi="Times New Roman"/>
          <w:b/>
          <w:bCs/>
          <w:color w:val="0070C0"/>
          <w:sz w:val="24"/>
          <w:szCs w:val="24"/>
        </w:rPr>
      </w:pPr>
    </w:p>
    <w:p w:rsidR="00BE63F1" w:rsidRPr="00FD14F2" w:rsidRDefault="00BE63F1" w:rsidP="00FD14F2">
      <w:pPr>
        <w:jc w:val="both"/>
        <w:rPr>
          <w:rFonts w:ascii="Times New Roman" w:hAnsi="Times New Roman"/>
          <w:b/>
          <w:bCs/>
          <w:color w:val="0070C0"/>
          <w:sz w:val="24"/>
          <w:szCs w:val="24"/>
        </w:rPr>
      </w:pPr>
      <w:r w:rsidRPr="00FD14F2">
        <w:rPr>
          <w:rFonts w:ascii="Times New Roman" w:hAnsi="Times New Roman"/>
          <w:sz w:val="24"/>
          <w:szCs w:val="24"/>
        </w:rPr>
        <w:t>Программа разработан</w:t>
      </w:r>
      <w:r>
        <w:rPr>
          <w:rFonts w:ascii="Times New Roman" w:hAnsi="Times New Roman"/>
          <w:sz w:val="24"/>
          <w:szCs w:val="24"/>
        </w:rPr>
        <w:t>а</w:t>
      </w:r>
      <w:r w:rsidRPr="00FD14F2">
        <w:rPr>
          <w:rFonts w:ascii="Times New Roman" w:hAnsi="Times New Roman"/>
          <w:sz w:val="24"/>
          <w:szCs w:val="24"/>
        </w:rPr>
        <w:t xml:space="preserve"> на основе Федерального государственного образовательного стандарта по профессии среднего профессионального образования (далее – СПО) 15.01.05 «Сварщик (ручной и частично механизированной сварки (наплавки))», утвержденного приказом Министерства просвещения РФ от 15 ноября </w:t>
      </w:r>
      <w:smartTag w:uri="urn:schemas-microsoft-com:office:smarttags" w:element="metricconverter">
        <w:smartTagPr>
          <w:attr w:name="ProductID" w:val="2023 г"/>
        </w:smartTagPr>
        <w:r w:rsidRPr="00FD14F2">
          <w:rPr>
            <w:rFonts w:ascii="Times New Roman" w:hAnsi="Times New Roman"/>
            <w:sz w:val="24"/>
            <w:szCs w:val="24"/>
          </w:rPr>
          <w:t>2023 г</w:t>
        </w:r>
      </w:smartTag>
      <w:r w:rsidRPr="00FD14F2">
        <w:rPr>
          <w:rFonts w:ascii="Times New Roman" w:hAnsi="Times New Roman"/>
          <w:sz w:val="24"/>
          <w:szCs w:val="24"/>
        </w:rPr>
        <w:t>. № 863 (зарегистрирован Министерством юстиции Российской Федерации дата 15 декабря 2023 года, регистрационный № 76433)</w:t>
      </w:r>
    </w:p>
    <w:p w:rsidR="00BE63F1" w:rsidRPr="00E00371" w:rsidRDefault="00BE63F1" w:rsidP="00FD14F2">
      <w:pPr>
        <w:jc w:val="both"/>
        <w:rPr>
          <w:rFonts w:ascii="Times New Roman" w:hAnsi="Times New Roman"/>
          <w:b/>
          <w:bCs/>
          <w:color w:val="0070C0"/>
          <w:sz w:val="24"/>
          <w:szCs w:val="24"/>
        </w:rPr>
      </w:pPr>
    </w:p>
    <w:p w:rsidR="00BE63F1" w:rsidRPr="00E00371" w:rsidRDefault="00BE63F1" w:rsidP="00FD14F2">
      <w:pPr>
        <w:ind w:firstLine="709"/>
        <w:jc w:val="both"/>
        <w:rPr>
          <w:rFonts w:ascii="Times New Roman" w:hAnsi="Times New Roman"/>
          <w:sz w:val="24"/>
          <w:szCs w:val="24"/>
        </w:rPr>
      </w:pPr>
      <w:r w:rsidRPr="00E00371">
        <w:rPr>
          <w:rFonts w:ascii="Times New Roman" w:hAnsi="Times New Roman"/>
          <w:sz w:val="24"/>
          <w:szCs w:val="24"/>
        </w:rPr>
        <w:t>Организация-разработчик: ТОГБПОУ «Уваровский политехнический колледж»</w:t>
      </w:r>
    </w:p>
    <w:p w:rsidR="00BE63F1" w:rsidRPr="00E00371" w:rsidRDefault="00BE63F1" w:rsidP="00FD14F2">
      <w:pPr>
        <w:ind w:firstLine="709"/>
        <w:jc w:val="both"/>
        <w:rPr>
          <w:rFonts w:ascii="Times New Roman" w:hAnsi="Times New Roman"/>
          <w:sz w:val="24"/>
          <w:szCs w:val="24"/>
        </w:rPr>
      </w:pPr>
    </w:p>
    <w:p w:rsidR="00BE63F1" w:rsidRPr="00E00371" w:rsidRDefault="00BE63F1" w:rsidP="00FD14F2">
      <w:pPr>
        <w:ind w:firstLine="709"/>
        <w:jc w:val="both"/>
        <w:rPr>
          <w:rFonts w:ascii="Times New Roman" w:hAnsi="Times New Roman"/>
          <w:sz w:val="24"/>
          <w:szCs w:val="24"/>
        </w:rPr>
      </w:pPr>
      <w:r w:rsidRPr="00E00371">
        <w:rPr>
          <w:rFonts w:ascii="Times New Roman" w:hAnsi="Times New Roman"/>
          <w:sz w:val="24"/>
          <w:szCs w:val="24"/>
        </w:rPr>
        <w:t>Разработчик:  Сорокина Ольга Валентиновна, преподаватель высшей квалификационной категории.</w:t>
      </w:r>
    </w:p>
    <w:p w:rsidR="00BE63F1" w:rsidRPr="00C34FE7" w:rsidRDefault="00BE63F1" w:rsidP="00E9036F">
      <w:pPr>
        <w:pStyle w:val="1c"/>
        <w:jc w:val="left"/>
        <w:rPr>
          <w:rFonts w:ascii="Times New Roman" w:hAnsi="Times New Roman"/>
          <w:b w:val="0"/>
          <w:bCs w:val="0"/>
        </w:rPr>
      </w:pPr>
      <w:r w:rsidRPr="00E00371">
        <w:rPr>
          <w:i/>
          <w:iCs/>
          <w:caps w:val="0"/>
        </w:rPr>
        <w:br w:type="page"/>
      </w:r>
    </w:p>
    <w:p w:rsidR="00BE63F1" w:rsidRPr="00BC52EF" w:rsidRDefault="00BE63F1" w:rsidP="00FD14F2">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bCs w:val="0"/>
          <w:sz w:val="28"/>
          <w:szCs w:val="28"/>
        </w:rPr>
      </w:pPr>
      <w:r w:rsidRPr="00BC52EF">
        <w:rPr>
          <w:b w:val="0"/>
          <w:sz w:val="28"/>
          <w:szCs w:val="28"/>
        </w:rPr>
        <w:t>СОДЕРЖАНИЕ</w:t>
      </w:r>
    </w:p>
    <w:p w:rsidR="00BE63F1" w:rsidRPr="00BC52EF" w:rsidRDefault="00BE63F1" w:rsidP="00FD1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0440" w:type="dxa"/>
        <w:tblInd w:w="-612" w:type="dxa"/>
        <w:tblLayout w:type="fixed"/>
        <w:tblLook w:val="0000"/>
      </w:tblPr>
      <w:tblGrid>
        <w:gridCol w:w="8800"/>
        <w:gridCol w:w="1640"/>
      </w:tblGrid>
      <w:tr w:rsidR="00BE63F1" w:rsidRPr="00621BE8" w:rsidTr="00A66B22">
        <w:tc>
          <w:tcPr>
            <w:tcW w:w="8800" w:type="dxa"/>
          </w:tcPr>
          <w:p w:rsidR="00BE63F1" w:rsidRPr="00621BE8" w:rsidRDefault="00BE63F1" w:rsidP="00A66B22">
            <w:pPr>
              <w:pStyle w:val="Heading1"/>
              <w:tabs>
                <w:tab w:val="num" w:pos="432"/>
              </w:tabs>
              <w:suppressAutoHyphens/>
              <w:snapToGrid w:val="0"/>
              <w:ind w:left="284"/>
              <w:jc w:val="both"/>
              <w:rPr>
                <w:b w:val="0"/>
                <w:bCs w:val="0"/>
                <w:caps/>
                <w:kern w:val="0"/>
              </w:rPr>
            </w:pPr>
          </w:p>
        </w:tc>
        <w:tc>
          <w:tcPr>
            <w:tcW w:w="1640" w:type="dxa"/>
          </w:tcPr>
          <w:p w:rsidR="00BE63F1" w:rsidRPr="00621BE8" w:rsidRDefault="00BE63F1" w:rsidP="00A66B22">
            <w:pPr>
              <w:snapToGrid w:val="0"/>
              <w:jc w:val="center"/>
              <w:rPr>
                <w:rFonts w:ascii="Times New Roman" w:hAnsi="Times New Roman"/>
                <w:sz w:val="24"/>
                <w:szCs w:val="24"/>
              </w:rPr>
            </w:pPr>
            <w:r w:rsidRPr="00621BE8">
              <w:rPr>
                <w:rFonts w:ascii="Times New Roman" w:hAnsi="Times New Roman"/>
                <w:sz w:val="24"/>
                <w:szCs w:val="24"/>
              </w:rPr>
              <w:t>стр.</w:t>
            </w:r>
          </w:p>
        </w:tc>
      </w:tr>
      <w:tr w:rsidR="00BE63F1" w:rsidRPr="00621BE8" w:rsidTr="00A66B22">
        <w:tc>
          <w:tcPr>
            <w:tcW w:w="8800" w:type="dxa"/>
          </w:tcPr>
          <w:p w:rsidR="00BE63F1" w:rsidRPr="00621BE8" w:rsidRDefault="00BE63F1" w:rsidP="00621BE8">
            <w:pPr>
              <w:pStyle w:val="Heading1"/>
              <w:keepNext/>
              <w:numPr>
                <w:ilvl w:val="0"/>
                <w:numId w:val="30"/>
              </w:numPr>
              <w:suppressAutoHyphens/>
              <w:autoSpaceDE w:val="0"/>
              <w:snapToGrid w:val="0"/>
              <w:spacing w:before="0" w:beforeAutospacing="0" w:after="0" w:afterAutospacing="0"/>
              <w:jc w:val="both"/>
              <w:rPr>
                <w:b w:val="0"/>
                <w:kern w:val="0"/>
              </w:rPr>
            </w:pPr>
            <w:r w:rsidRPr="00621BE8">
              <w:rPr>
                <w:b w:val="0"/>
                <w:kern w:val="0"/>
              </w:rPr>
              <w:t>ОБЩАЯ ХАРАКТЕРИСТИКА РАБОЧЕЙ ПРОГРАММЫ УЧЕБНОЙ ДИСЦИПЛИНЫ</w:t>
            </w:r>
          </w:p>
        </w:tc>
        <w:tc>
          <w:tcPr>
            <w:tcW w:w="1640" w:type="dxa"/>
          </w:tcPr>
          <w:p w:rsidR="00BE63F1" w:rsidRPr="00621BE8" w:rsidRDefault="00BE63F1" w:rsidP="00A66B22">
            <w:pPr>
              <w:snapToGrid w:val="0"/>
              <w:jc w:val="center"/>
              <w:rPr>
                <w:rFonts w:ascii="Times New Roman" w:hAnsi="Times New Roman"/>
                <w:sz w:val="24"/>
                <w:szCs w:val="24"/>
              </w:rPr>
            </w:pPr>
            <w:r w:rsidRPr="00621BE8">
              <w:rPr>
                <w:rFonts w:ascii="Times New Roman" w:hAnsi="Times New Roman"/>
                <w:sz w:val="24"/>
                <w:szCs w:val="24"/>
              </w:rPr>
              <w:t>4</w:t>
            </w:r>
          </w:p>
        </w:tc>
      </w:tr>
      <w:tr w:rsidR="00BE63F1" w:rsidRPr="00621BE8" w:rsidTr="00A66B22">
        <w:tc>
          <w:tcPr>
            <w:tcW w:w="8800" w:type="dxa"/>
          </w:tcPr>
          <w:p w:rsidR="00BE63F1" w:rsidRPr="00621BE8" w:rsidRDefault="00BE63F1" w:rsidP="00621BE8">
            <w:pPr>
              <w:pStyle w:val="Heading1"/>
              <w:keepNext/>
              <w:numPr>
                <w:ilvl w:val="0"/>
                <w:numId w:val="30"/>
              </w:numPr>
              <w:suppressAutoHyphens/>
              <w:autoSpaceDE w:val="0"/>
              <w:snapToGrid w:val="0"/>
              <w:spacing w:before="0" w:beforeAutospacing="0" w:after="0" w:afterAutospacing="0"/>
              <w:jc w:val="both"/>
              <w:rPr>
                <w:b w:val="0"/>
                <w:bCs w:val="0"/>
                <w:caps/>
                <w:kern w:val="0"/>
              </w:rPr>
            </w:pPr>
            <w:r w:rsidRPr="00621BE8">
              <w:rPr>
                <w:b w:val="0"/>
                <w:bCs w:val="0"/>
                <w:caps/>
                <w:kern w:val="0"/>
              </w:rPr>
              <w:t>СТРУКТУРА и содержание УЧЕБНОЙ ДИСЦИПЛИНЫ</w:t>
            </w:r>
          </w:p>
        </w:tc>
        <w:tc>
          <w:tcPr>
            <w:tcW w:w="1640" w:type="dxa"/>
          </w:tcPr>
          <w:p w:rsidR="00BE63F1" w:rsidRPr="00621BE8" w:rsidRDefault="00BE63F1" w:rsidP="00A66B22">
            <w:pPr>
              <w:snapToGrid w:val="0"/>
              <w:jc w:val="center"/>
              <w:rPr>
                <w:rFonts w:ascii="Times New Roman" w:hAnsi="Times New Roman"/>
                <w:sz w:val="24"/>
                <w:szCs w:val="24"/>
              </w:rPr>
            </w:pPr>
            <w:r w:rsidRPr="00621BE8">
              <w:rPr>
                <w:rFonts w:ascii="Times New Roman" w:hAnsi="Times New Roman"/>
                <w:sz w:val="24"/>
                <w:szCs w:val="24"/>
              </w:rPr>
              <w:t>6</w:t>
            </w:r>
          </w:p>
        </w:tc>
      </w:tr>
      <w:tr w:rsidR="00BE63F1" w:rsidRPr="00621BE8" w:rsidTr="00A66B22">
        <w:trPr>
          <w:trHeight w:val="670"/>
        </w:trPr>
        <w:tc>
          <w:tcPr>
            <w:tcW w:w="8800" w:type="dxa"/>
          </w:tcPr>
          <w:p w:rsidR="00BE63F1" w:rsidRPr="00621BE8" w:rsidRDefault="00BE63F1" w:rsidP="00621BE8">
            <w:pPr>
              <w:pStyle w:val="Heading1"/>
              <w:keepNext/>
              <w:numPr>
                <w:ilvl w:val="0"/>
                <w:numId w:val="30"/>
              </w:numPr>
              <w:suppressAutoHyphens/>
              <w:autoSpaceDE w:val="0"/>
              <w:snapToGrid w:val="0"/>
              <w:spacing w:before="0" w:beforeAutospacing="0" w:after="0" w:afterAutospacing="0"/>
              <w:jc w:val="both"/>
              <w:rPr>
                <w:b w:val="0"/>
                <w:bCs w:val="0"/>
                <w:caps/>
                <w:kern w:val="0"/>
              </w:rPr>
            </w:pPr>
            <w:r w:rsidRPr="00621BE8">
              <w:rPr>
                <w:b w:val="0"/>
                <w:bCs w:val="0"/>
                <w:caps/>
                <w:kern w:val="0"/>
              </w:rPr>
              <w:t>условия реализации рабочей программы учебной дисциплины</w:t>
            </w:r>
          </w:p>
        </w:tc>
        <w:tc>
          <w:tcPr>
            <w:tcW w:w="1640" w:type="dxa"/>
          </w:tcPr>
          <w:p w:rsidR="00BE63F1" w:rsidRPr="00621BE8" w:rsidRDefault="00BE63F1" w:rsidP="00A66B22">
            <w:pPr>
              <w:snapToGrid w:val="0"/>
              <w:jc w:val="center"/>
              <w:rPr>
                <w:rFonts w:ascii="Times New Roman" w:hAnsi="Times New Roman"/>
                <w:sz w:val="24"/>
                <w:szCs w:val="24"/>
              </w:rPr>
            </w:pPr>
            <w:r w:rsidRPr="00621BE8">
              <w:rPr>
                <w:rFonts w:ascii="Times New Roman" w:hAnsi="Times New Roman"/>
                <w:sz w:val="24"/>
                <w:szCs w:val="24"/>
              </w:rPr>
              <w:t>11</w:t>
            </w:r>
          </w:p>
        </w:tc>
      </w:tr>
      <w:tr w:rsidR="00BE63F1" w:rsidRPr="00621BE8" w:rsidTr="00A66B22">
        <w:trPr>
          <w:trHeight w:val="767"/>
        </w:trPr>
        <w:tc>
          <w:tcPr>
            <w:tcW w:w="8800" w:type="dxa"/>
          </w:tcPr>
          <w:p w:rsidR="00BE63F1" w:rsidRPr="00621BE8" w:rsidRDefault="00BE63F1" w:rsidP="00621BE8">
            <w:pPr>
              <w:pStyle w:val="Heading1"/>
              <w:keepNext/>
              <w:numPr>
                <w:ilvl w:val="0"/>
                <w:numId w:val="30"/>
              </w:numPr>
              <w:suppressAutoHyphens/>
              <w:autoSpaceDE w:val="0"/>
              <w:snapToGrid w:val="0"/>
              <w:spacing w:before="0" w:beforeAutospacing="0" w:after="0" w:afterAutospacing="0"/>
              <w:jc w:val="both"/>
              <w:rPr>
                <w:b w:val="0"/>
                <w:bCs w:val="0"/>
                <w:caps/>
                <w:kern w:val="0"/>
              </w:rPr>
            </w:pPr>
            <w:r w:rsidRPr="00621BE8">
              <w:rPr>
                <w:b w:val="0"/>
                <w:bCs w:val="0"/>
                <w:caps/>
                <w:kern w:val="0"/>
              </w:rPr>
              <w:t>Контроль и оценка результатов Освоения учебной дисциплины</w:t>
            </w:r>
          </w:p>
        </w:tc>
        <w:tc>
          <w:tcPr>
            <w:tcW w:w="1640" w:type="dxa"/>
          </w:tcPr>
          <w:p w:rsidR="00BE63F1" w:rsidRPr="00621BE8" w:rsidRDefault="00BE63F1" w:rsidP="00A66B22">
            <w:pPr>
              <w:snapToGrid w:val="0"/>
              <w:jc w:val="center"/>
              <w:rPr>
                <w:rFonts w:ascii="Times New Roman" w:hAnsi="Times New Roman"/>
                <w:sz w:val="24"/>
                <w:szCs w:val="24"/>
              </w:rPr>
            </w:pPr>
            <w:r w:rsidRPr="00621BE8">
              <w:rPr>
                <w:rFonts w:ascii="Times New Roman" w:hAnsi="Times New Roman"/>
                <w:sz w:val="24"/>
                <w:szCs w:val="24"/>
              </w:rPr>
              <w:t>13</w:t>
            </w:r>
          </w:p>
        </w:tc>
      </w:tr>
    </w:tbl>
    <w:p w:rsidR="00BE63F1" w:rsidRPr="00621BE8" w:rsidRDefault="00BE63F1" w:rsidP="00FD1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bookmarkStart w:id="0" w:name="_GoBack"/>
      <w:bookmarkEnd w:id="0"/>
    </w:p>
    <w:p w:rsidR="00BE63F1" w:rsidRPr="00DF068E" w:rsidRDefault="00BE63F1" w:rsidP="00E9036F">
      <w:pPr>
        <w:pStyle w:val="1c"/>
        <w:jc w:val="left"/>
        <w:rPr>
          <w:rFonts w:ascii="Times New Roman" w:hAnsi="Times New Roman"/>
        </w:rPr>
        <w:sectPr w:rsidR="00BE63F1" w:rsidRPr="00DF068E" w:rsidSect="00502F97">
          <w:headerReference w:type="even" r:id="rId7"/>
          <w:headerReference w:type="default" r:id="rId8"/>
          <w:pgSz w:w="11906" w:h="16838"/>
          <w:pgMar w:top="1134" w:right="567" w:bottom="1134" w:left="1701" w:header="709" w:footer="709" w:gutter="0"/>
          <w:cols w:space="708"/>
          <w:docGrid w:linePitch="360"/>
        </w:sectPr>
      </w:pPr>
    </w:p>
    <w:p w:rsidR="00BE63F1" w:rsidRPr="002B0C4B" w:rsidRDefault="00BE63F1" w:rsidP="002B0C4B">
      <w:pPr>
        <w:pStyle w:val="1c"/>
        <w:numPr>
          <w:ilvl w:val="0"/>
          <w:numId w:val="14"/>
        </w:numPr>
        <w:rPr>
          <w:rFonts w:ascii="Times New Roman" w:hAnsi="Times New Roman"/>
          <w:iCs/>
        </w:rPr>
      </w:pPr>
      <w:r w:rsidRPr="00A07404">
        <w:rPr>
          <w:rStyle w:val="Emphasis"/>
          <w:i w:val="0"/>
          <w:iCs/>
        </w:rPr>
        <w:t>Общая характеристика</w:t>
      </w:r>
      <w:r w:rsidRPr="00900FFA">
        <w:rPr>
          <w:rStyle w:val="Emphasis"/>
          <w:i w:val="0"/>
          <w:iCs/>
        </w:rPr>
        <w:t>РАБОЧЕЙ ПРОГРАММЫ УЧЕБНОЙ ДИСЦИПЛИНЫ</w:t>
      </w:r>
    </w:p>
    <w:p w:rsidR="00BE63F1" w:rsidRDefault="00BE63F1" w:rsidP="00DF3BDB">
      <w:pPr>
        <w:ind w:firstLine="851"/>
        <w:jc w:val="center"/>
        <w:rPr>
          <w:rFonts w:ascii="Times New Roman" w:hAnsi="Times New Roman"/>
          <w:sz w:val="24"/>
          <w:szCs w:val="24"/>
        </w:rPr>
      </w:pPr>
      <w:r>
        <w:rPr>
          <w:rFonts w:ascii="Times New Roman" w:hAnsi="Times New Roman"/>
          <w:sz w:val="24"/>
          <w:szCs w:val="24"/>
        </w:rPr>
        <w:t>СГ</w:t>
      </w:r>
      <w:r w:rsidRPr="00446674">
        <w:rPr>
          <w:rFonts w:ascii="Times New Roman" w:hAnsi="Times New Roman"/>
          <w:sz w:val="24"/>
          <w:szCs w:val="24"/>
        </w:rPr>
        <w:t>.0</w:t>
      </w:r>
      <w:r>
        <w:rPr>
          <w:rFonts w:ascii="Times New Roman" w:hAnsi="Times New Roman"/>
          <w:sz w:val="24"/>
          <w:szCs w:val="24"/>
        </w:rPr>
        <w:t>6</w:t>
      </w:r>
      <w:r w:rsidRPr="00446674">
        <w:rPr>
          <w:rFonts w:ascii="Times New Roman" w:hAnsi="Times New Roman"/>
          <w:sz w:val="24"/>
          <w:szCs w:val="24"/>
        </w:rPr>
        <w:t xml:space="preserve"> О</w:t>
      </w:r>
      <w:r>
        <w:rPr>
          <w:rFonts w:ascii="Times New Roman" w:hAnsi="Times New Roman"/>
          <w:sz w:val="24"/>
          <w:szCs w:val="24"/>
        </w:rPr>
        <w:t>сновы финансовой грамотности</w:t>
      </w:r>
    </w:p>
    <w:p w:rsidR="00BE63F1" w:rsidRPr="008B3BD4" w:rsidRDefault="00BE63F1" w:rsidP="00DF3BDB">
      <w:pPr>
        <w:ind w:firstLine="851"/>
        <w:jc w:val="center"/>
        <w:rPr>
          <w:rFonts w:ascii="Times New Roman" w:hAnsi="Times New Roman"/>
          <w:sz w:val="24"/>
          <w:szCs w:val="24"/>
        </w:rPr>
      </w:pPr>
    </w:p>
    <w:p w:rsidR="00BE63F1" w:rsidRPr="00F551DA" w:rsidRDefault="00BE63F1" w:rsidP="007863C1">
      <w:pPr>
        <w:pStyle w:val="112"/>
        <w:rPr>
          <w:rFonts w:ascii="Times New Roman" w:hAnsi="Times New Roman"/>
        </w:rPr>
      </w:pPr>
      <w:bookmarkStart w:id="1" w:name="_Toc150695623"/>
      <w:bookmarkStart w:id="2" w:name="_Toc156294567"/>
      <w:bookmarkStart w:id="3" w:name="_Toc156825289"/>
      <w:r w:rsidRPr="00EA6E1D">
        <w:rPr>
          <w:rFonts w:ascii="Times New Roman" w:hAnsi="Times New Roman"/>
        </w:rPr>
        <w:t xml:space="preserve">1.1. Цель и место </w:t>
      </w:r>
      <w:bookmarkEnd w:id="1"/>
      <w:r>
        <w:rPr>
          <w:rFonts w:ascii="Times New Roman" w:hAnsi="Times New Roman"/>
        </w:rPr>
        <w:t>дисциплины</w:t>
      </w:r>
      <w:r w:rsidRPr="00EA6E1D">
        <w:rPr>
          <w:rFonts w:ascii="Times New Roman" w:hAnsi="Times New Roman"/>
        </w:rPr>
        <w:t xml:space="preserve"> в структуре </w:t>
      </w:r>
      <w:r w:rsidRPr="00F551DA">
        <w:rPr>
          <w:rFonts w:ascii="Times New Roman" w:hAnsi="Times New Roman"/>
        </w:rPr>
        <w:t>образовательной программы</w:t>
      </w:r>
      <w:bookmarkEnd w:id="2"/>
      <w:bookmarkEnd w:id="3"/>
    </w:p>
    <w:p w:rsidR="00BE63F1" w:rsidRPr="00F551DA" w:rsidRDefault="00BE63F1" w:rsidP="00F551DA">
      <w:pPr>
        <w:suppressAutoHyphens/>
        <w:ind w:firstLine="709"/>
        <w:jc w:val="both"/>
        <w:rPr>
          <w:rFonts w:ascii="Times New Roman" w:hAnsi="Times New Roman"/>
        </w:rPr>
      </w:pPr>
      <w:r w:rsidRPr="00F551DA">
        <w:rPr>
          <w:rFonts w:ascii="Times New Roman" w:hAnsi="Times New Roman"/>
          <w:sz w:val="24"/>
          <w:szCs w:val="24"/>
          <w:lang w:eastAsia="ru-RU"/>
        </w:rPr>
        <w:t>Цель дисциплины</w:t>
      </w:r>
      <w:r>
        <w:rPr>
          <w:rFonts w:ascii="Times New Roman" w:hAnsi="Times New Roman"/>
          <w:sz w:val="24"/>
          <w:szCs w:val="24"/>
          <w:lang w:eastAsia="ru-RU"/>
        </w:rPr>
        <w:t xml:space="preserve"> СГ.06</w:t>
      </w:r>
      <w:r w:rsidRPr="00F551DA">
        <w:rPr>
          <w:rFonts w:ascii="Times New Roman" w:hAnsi="Times New Roman"/>
          <w:sz w:val="24"/>
          <w:szCs w:val="24"/>
          <w:lang w:eastAsia="ru-RU"/>
        </w:rPr>
        <w:t xml:space="preserve"> </w:t>
      </w:r>
      <w:r w:rsidRPr="00F551DA">
        <w:rPr>
          <w:rFonts w:ascii="Times New Roman" w:hAnsi="Times New Roman"/>
        </w:rPr>
        <w:t>«Основы финансовой грамотности»</w:t>
      </w:r>
      <w:r>
        <w:rPr>
          <w:rFonts w:ascii="Times New Roman" w:hAnsi="Times New Roman"/>
        </w:rPr>
        <w:t xml:space="preserve"> </w:t>
      </w:r>
      <w:r w:rsidRPr="00F551DA">
        <w:rPr>
          <w:rFonts w:ascii="Times New Roman" w:hAnsi="Times New Roman"/>
          <w:sz w:val="24"/>
          <w:szCs w:val="24"/>
          <w:lang w:eastAsia="ru-RU"/>
        </w:rPr>
        <w:t xml:space="preserve">- </w:t>
      </w:r>
      <w:r w:rsidRPr="00F551DA">
        <w:rPr>
          <w:rFonts w:ascii="Times New Roman" w:hAnsi="Times New Roman"/>
          <w:bCs/>
          <w:iCs/>
          <w:sz w:val="24"/>
          <w:szCs w:val="24"/>
          <w:lang w:eastAsia="ru-RU"/>
        </w:rPr>
        <w:t>формирование представлений о финансах, доходах и расходах,</w:t>
      </w:r>
      <w:r w:rsidRPr="00F551DA">
        <w:rPr>
          <w:rFonts w:ascii="Times New Roman" w:hAnsi="Times New Roman"/>
          <w:bCs/>
          <w:i/>
          <w:iCs/>
          <w:sz w:val="24"/>
          <w:szCs w:val="24"/>
          <w:lang w:eastAsia="ru-RU"/>
        </w:rPr>
        <w:t xml:space="preserve"> </w:t>
      </w:r>
      <w:r w:rsidRPr="00F551DA">
        <w:rPr>
          <w:rFonts w:ascii="Times New Roman" w:hAnsi="Times New Roman"/>
        </w:rPr>
        <w:t>приобретение практических навыков для решения задач</w:t>
      </w:r>
      <w:r>
        <w:rPr>
          <w:rFonts w:ascii="Times New Roman" w:hAnsi="Times New Roman"/>
        </w:rPr>
        <w:t xml:space="preserve"> </w:t>
      </w:r>
      <w:r w:rsidRPr="00F551DA">
        <w:rPr>
          <w:rFonts w:ascii="Times New Roman" w:hAnsi="Times New Roman"/>
        </w:rPr>
        <w:t>личностного развития и</w:t>
      </w:r>
      <w:r>
        <w:rPr>
          <w:rFonts w:ascii="Times New Roman" w:hAnsi="Times New Roman"/>
        </w:rPr>
        <w:t xml:space="preserve"> </w:t>
      </w:r>
      <w:r w:rsidRPr="00F551DA">
        <w:rPr>
          <w:rFonts w:ascii="Times New Roman" w:hAnsi="Times New Roman"/>
        </w:rPr>
        <w:t>финансового</w:t>
      </w:r>
      <w:r>
        <w:rPr>
          <w:rFonts w:ascii="Times New Roman" w:hAnsi="Times New Roman"/>
        </w:rPr>
        <w:t xml:space="preserve"> </w:t>
      </w:r>
      <w:r w:rsidRPr="00F551DA">
        <w:rPr>
          <w:rFonts w:ascii="Times New Roman" w:hAnsi="Times New Roman"/>
        </w:rPr>
        <w:t>благополучия.</w:t>
      </w:r>
    </w:p>
    <w:p w:rsidR="00BE63F1" w:rsidRPr="005E2F5B" w:rsidRDefault="00BE63F1" w:rsidP="00F551DA">
      <w:pPr>
        <w:suppressAutoHyphens/>
        <w:ind w:firstLine="709"/>
        <w:jc w:val="both"/>
        <w:rPr>
          <w:ins w:id="4" w:author="Uvarovohk" w:date="2023-11-29T16:21:00Z"/>
          <w:rFonts w:ascii="Times New Roman" w:hAnsi="Times New Roman"/>
          <w:sz w:val="24"/>
          <w:szCs w:val="24"/>
        </w:rPr>
      </w:pPr>
      <w:ins w:id="5" w:author="Uvarovohk" w:date="2023-11-29T16:21:00Z">
        <w:r w:rsidRPr="005E2F5B">
          <w:rPr>
            <w:rFonts w:ascii="Times New Roman" w:hAnsi="Times New Roman"/>
            <w:sz w:val="24"/>
            <w:szCs w:val="24"/>
          </w:rPr>
          <w:t>‒ приобретение знаний о существующих в России финансовых институтах и финансовых продуктах, а также о способах получения информации об этих продуктах и институтах из различных источников;</w:t>
        </w:r>
      </w:ins>
    </w:p>
    <w:p w:rsidR="00BE63F1" w:rsidRPr="005E2F5B" w:rsidRDefault="00BE63F1" w:rsidP="00F551DA">
      <w:pPr>
        <w:suppressAutoHyphens/>
        <w:ind w:firstLine="709"/>
        <w:jc w:val="both"/>
        <w:rPr>
          <w:ins w:id="6" w:author="Uvarovohk" w:date="2023-11-29T16:21:00Z"/>
          <w:rFonts w:ascii="Times New Roman" w:hAnsi="Times New Roman"/>
          <w:sz w:val="24"/>
          <w:szCs w:val="24"/>
        </w:rPr>
      </w:pPr>
      <w:ins w:id="7" w:author="Uvarovohk" w:date="2023-11-29T16:21:00Z">
        <w:r w:rsidRPr="005E2F5B">
          <w:rPr>
            <w:rFonts w:ascii="Times New Roman" w:hAnsi="Times New Roman"/>
            <w:sz w:val="24"/>
            <w:szCs w:val="24"/>
          </w:rPr>
          <w:t>‒ развитие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в процессе выбора;</w:t>
        </w:r>
      </w:ins>
    </w:p>
    <w:p w:rsidR="00BE63F1" w:rsidRPr="005E2F5B" w:rsidRDefault="00BE63F1" w:rsidP="005E2F5B">
      <w:pPr>
        <w:suppressAutoHyphens/>
        <w:ind w:firstLine="709"/>
        <w:jc w:val="both"/>
        <w:rPr>
          <w:rFonts w:ascii="Times New Roman" w:hAnsi="Times New Roman"/>
          <w:sz w:val="24"/>
          <w:szCs w:val="24"/>
        </w:rPr>
      </w:pPr>
      <w:ins w:id="8" w:author="Uvarovohk" w:date="2023-11-29T16:21:00Z">
        <w:r w:rsidRPr="005E2F5B">
          <w:rPr>
            <w:rFonts w:ascii="Times New Roman" w:hAnsi="Times New Roman"/>
            <w:sz w:val="24"/>
            <w:szCs w:val="24"/>
          </w:rPr>
          <w:t>‒ формирование знаний о таких способах повышения благосостояния, как инвестирование денежных средств, использование пенсионных фондов, создание собственного бизнеса.</w:t>
        </w:r>
      </w:ins>
    </w:p>
    <w:p w:rsidR="00BE63F1" w:rsidRPr="00F551DA" w:rsidRDefault="00BE63F1" w:rsidP="00F551DA">
      <w:pPr>
        <w:suppressAutoHyphens/>
        <w:ind w:firstLine="709"/>
        <w:jc w:val="both"/>
        <w:rPr>
          <w:rFonts w:ascii="Times New Roman" w:hAnsi="Times New Roman"/>
          <w:sz w:val="24"/>
          <w:szCs w:val="24"/>
        </w:rPr>
      </w:pPr>
      <w:r>
        <w:rPr>
          <w:rFonts w:ascii="Times New Roman" w:hAnsi="Times New Roman"/>
          <w:sz w:val="24"/>
          <w:szCs w:val="24"/>
        </w:rPr>
        <w:t xml:space="preserve">Дисциплина  СГ.06 «Основы финансовой грамотности»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w:t>
      </w:r>
      <w:r>
        <w:rPr>
          <w:rFonts w:ascii="Times New Roman" w:hAnsi="Times New Roman"/>
          <w:sz w:val="24"/>
          <w:szCs w:val="24"/>
        </w:rPr>
        <w:t xml:space="preserve">в обязательную </w:t>
      </w:r>
      <w:r w:rsidRPr="00F551DA">
        <w:rPr>
          <w:rFonts w:ascii="Times New Roman" w:hAnsi="Times New Roman"/>
          <w:sz w:val="24"/>
          <w:szCs w:val="24"/>
        </w:rPr>
        <w:t xml:space="preserve"> часть социально-гуманитарного цикла образовательной программы.</w:t>
      </w:r>
    </w:p>
    <w:p w:rsidR="00BE63F1" w:rsidRPr="00F551DA" w:rsidRDefault="00BE63F1" w:rsidP="00F551DA">
      <w:pPr>
        <w:suppressAutoHyphens/>
        <w:ind w:firstLine="709"/>
        <w:jc w:val="both"/>
        <w:rPr>
          <w:rFonts w:ascii="Times New Roman" w:hAnsi="Times New Roman"/>
          <w:sz w:val="24"/>
          <w:szCs w:val="24"/>
        </w:rPr>
      </w:pPr>
      <w:r w:rsidRPr="00F551DA">
        <w:rPr>
          <w:rFonts w:ascii="Times New Roman" w:hAnsi="Times New Roman"/>
          <w:sz w:val="24"/>
          <w:szCs w:val="24"/>
        </w:rPr>
        <w:t>Учебная дисциплина введена для формирования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w:t>
      </w:r>
    </w:p>
    <w:p w:rsidR="00BE63F1" w:rsidRDefault="00BE63F1" w:rsidP="00EA6E1D">
      <w:pPr>
        <w:pStyle w:val="112"/>
        <w:rPr>
          <w:rFonts w:ascii="Times New Roman" w:hAnsi="Times New Roman"/>
        </w:rPr>
      </w:pPr>
      <w:bookmarkStart w:id="9" w:name="_Toc156294568"/>
      <w:bookmarkStart w:id="10" w:name="_Toc156825290"/>
    </w:p>
    <w:p w:rsidR="00BE63F1" w:rsidRPr="00EA6E1D" w:rsidRDefault="00BE63F1" w:rsidP="00EA6E1D">
      <w:pPr>
        <w:pStyle w:val="112"/>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9"/>
      <w:bookmarkEnd w:id="10"/>
    </w:p>
    <w:p w:rsidR="00BE63F1" w:rsidRDefault="00BE63F1" w:rsidP="0020413C">
      <w:pPr>
        <w:ind w:firstLine="709"/>
        <w:jc w:val="both"/>
        <w:rPr>
          <w:rFonts w:ascii="Times New Roman" w:hAnsi="Times New Roman"/>
          <w:sz w:val="24"/>
          <w:szCs w:val="24"/>
          <w:lang w:eastAsia="ru-RU"/>
        </w:rPr>
      </w:pPr>
      <w:r w:rsidRPr="00FA680C">
        <w:rPr>
          <w:rFonts w:ascii="Times New Roman" w:hAnsi="Times New Roman"/>
          <w:sz w:val="24"/>
          <w:szCs w:val="24"/>
          <w:lang w:eastAsia="ru-RU"/>
        </w:rPr>
        <w:t xml:space="preserve">Результаты освоения </w:t>
      </w:r>
      <w:r>
        <w:rPr>
          <w:rFonts w:ascii="Times New Roman" w:hAnsi="Times New Roman"/>
          <w:sz w:val="24"/>
          <w:szCs w:val="24"/>
          <w:lang w:eastAsia="ru-RU"/>
        </w:rPr>
        <w:t>дисциплины</w:t>
      </w:r>
      <w:r w:rsidRPr="00FA680C">
        <w:rPr>
          <w:rFonts w:ascii="Times New Roman" w:hAnsi="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hAnsi="Times New Roman"/>
          <w:sz w:val="24"/>
          <w:szCs w:val="24"/>
          <w:lang w:eastAsia="ru-RU"/>
        </w:rPr>
        <w:t>матрице компетенций выпускника (п. 4.3ОПОП-П)</w:t>
      </w:r>
      <w:r w:rsidRPr="00FA680C">
        <w:rPr>
          <w:rFonts w:ascii="Times New Roman" w:hAnsi="Times New Roman"/>
          <w:sz w:val="24"/>
          <w:szCs w:val="24"/>
          <w:lang w:eastAsia="ru-RU"/>
        </w:rPr>
        <w:t>.</w:t>
      </w:r>
    </w:p>
    <w:p w:rsidR="00BE63F1" w:rsidRDefault="00BE63F1" w:rsidP="003A61FF">
      <w:pPr>
        <w:spacing w:after="120"/>
        <w:ind w:firstLine="709"/>
        <w:rPr>
          <w:rFonts w:ascii="Times New Roman" w:hAnsi="Times New Roman"/>
          <w:bCs/>
          <w:sz w:val="24"/>
          <w:szCs w:val="24"/>
        </w:rPr>
      </w:pPr>
      <w:r>
        <w:rPr>
          <w:rFonts w:ascii="Times New Roman" w:hAnsi="Times New Roman"/>
          <w:bCs/>
          <w:sz w:val="24"/>
          <w:szCs w:val="24"/>
        </w:rPr>
        <w:t>В результате освоения дисциплины обучающийся должен:</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8"/>
        <w:gridCol w:w="3690"/>
        <w:gridCol w:w="2790"/>
        <w:gridCol w:w="1440"/>
      </w:tblGrid>
      <w:tr w:rsidR="00BE63F1" w:rsidRPr="00DF0B3A" w:rsidTr="00C3577D">
        <w:tc>
          <w:tcPr>
            <w:tcW w:w="2088" w:type="dxa"/>
          </w:tcPr>
          <w:p w:rsidR="00BE63F1" w:rsidRPr="00B4007E" w:rsidRDefault="00BE63F1" w:rsidP="00492B9E">
            <w:pPr>
              <w:rPr>
                <w:rStyle w:val="Emphasis"/>
                <w:b/>
                <w:i w:val="0"/>
                <w:sz w:val="24"/>
                <w:szCs w:val="24"/>
              </w:rPr>
            </w:pPr>
            <w:bookmarkStart w:id="11" w:name="_Hlk158201861"/>
            <w:r w:rsidRPr="00DF0B3A">
              <w:rPr>
                <w:rStyle w:val="Emphasis"/>
                <w:b/>
                <w:i w:val="0"/>
                <w:sz w:val="24"/>
                <w:szCs w:val="24"/>
              </w:rPr>
              <w:t>Код ОК</w:t>
            </w:r>
          </w:p>
        </w:tc>
        <w:tc>
          <w:tcPr>
            <w:tcW w:w="3690" w:type="dxa"/>
          </w:tcPr>
          <w:p w:rsidR="00BE63F1" w:rsidRPr="00DF0B3A" w:rsidRDefault="00BE63F1" w:rsidP="00492B9E">
            <w:pPr>
              <w:jc w:val="center"/>
              <w:rPr>
                <w:rFonts w:ascii="Times New Roman" w:hAnsi="Times New Roman"/>
                <w:b/>
                <w:sz w:val="24"/>
                <w:szCs w:val="24"/>
              </w:rPr>
            </w:pPr>
            <w:r w:rsidRPr="00DF0B3A">
              <w:rPr>
                <w:rFonts w:ascii="Times New Roman" w:hAnsi="Times New Roman"/>
                <w:b/>
                <w:sz w:val="24"/>
                <w:szCs w:val="24"/>
              </w:rPr>
              <w:t>Уметь</w:t>
            </w:r>
          </w:p>
        </w:tc>
        <w:tc>
          <w:tcPr>
            <w:tcW w:w="2790" w:type="dxa"/>
          </w:tcPr>
          <w:p w:rsidR="00BE63F1" w:rsidRPr="00DF0B3A" w:rsidRDefault="00BE63F1" w:rsidP="00492B9E">
            <w:pPr>
              <w:jc w:val="center"/>
              <w:rPr>
                <w:rFonts w:ascii="Times New Roman" w:hAnsi="Times New Roman"/>
                <w:b/>
                <w:i/>
                <w:sz w:val="24"/>
                <w:szCs w:val="24"/>
              </w:rPr>
            </w:pPr>
            <w:r w:rsidRPr="00DF0B3A">
              <w:rPr>
                <w:rFonts w:ascii="Times New Roman" w:hAnsi="Times New Roman"/>
                <w:b/>
                <w:sz w:val="24"/>
                <w:szCs w:val="24"/>
              </w:rPr>
              <w:t>Знать</w:t>
            </w:r>
          </w:p>
        </w:tc>
        <w:tc>
          <w:tcPr>
            <w:tcW w:w="1440" w:type="dxa"/>
          </w:tcPr>
          <w:p w:rsidR="00BE63F1" w:rsidRPr="005E2F5B" w:rsidRDefault="00BE63F1" w:rsidP="00492B9E">
            <w:pPr>
              <w:jc w:val="center"/>
              <w:rPr>
                <w:rFonts w:ascii="Times New Roman" w:hAnsi="Times New Roman"/>
                <w:b/>
                <w:i/>
                <w:sz w:val="24"/>
                <w:szCs w:val="24"/>
              </w:rPr>
            </w:pPr>
            <w:r w:rsidRPr="005E2F5B">
              <w:rPr>
                <w:rFonts w:ascii="Times New Roman" w:hAnsi="Times New Roman"/>
                <w:b/>
                <w:sz w:val="24"/>
                <w:szCs w:val="24"/>
              </w:rPr>
              <w:t xml:space="preserve">Владеть навыками </w:t>
            </w:r>
          </w:p>
        </w:tc>
      </w:tr>
      <w:tr w:rsidR="00BE63F1" w:rsidRPr="00DF0B3A" w:rsidTr="00C3577D">
        <w:tc>
          <w:tcPr>
            <w:tcW w:w="2088" w:type="dxa"/>
          </w:tcPr>
          <w:p w:rsidR="00BE63F1" w:rsidRPr="00C3577D" w:rsidRDefault="00BE63F1" w:rsidP="00492B9E">
            <w:pPr>
              <w:rPr>
                <w:rFonts w:ascii="Times New Roman" w:hAnsi="Times New Roman"/>
              </w:rPr>
            </w:pPr>
            <w:r>
              <w:rPr>
                <w:rFonts w:ascii="Times New Roman" w:hAnsi="Times New Roman"/>
                <w:bCs/>
                <w:sz w:val="24"/>
                <w:szCs w:val="24"/>
              </w:rPr>
              <w:t>ОК.01</w:t>
            </w:r>
            <w:r w:rsidRPr="00582F4D">
              <w:rPr>
                <w:rFonts w:ascii="Times New Roman" w:hAnsi="Times New Roman"/>
              </w:rPr>
              <w:t xml:space="preserve"> </w:t>
            </w:r>
            <w:r>
              <w:rPr>
                <w:rFonts w:ascii="Times New Roman" w:hAnsi="Times New Roman"/>
              </w:rPr>
              <w:t xml:space="preserve"> </w:t>
            </w:r>
            <w:r w:rsidRPr="00582F4D">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3690" w:type="dxa"/>
          </w:tcPr>
          <w:p w:rsidR="00BE63F1" w:rsidRDefault="00BE63F1" w:rsidP="00DF3BDB">
            <w:pPr>
              <w:rPr>
                <w:rFonts w:ascii="Times New Roman" w:hAnsi="Times New Roman"/>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rsidR="00BE63F1" w:rsidRDefault="00BE63F1" w:rsidP="00DF3BDB">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rsidR="00BE63F1" w:rsidRDefault="00BE63F1" w:rsidP="00DF3BDB">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p w:rsidR="00BE63F1" w:rsidRDefault="00BE63F1" w:rsidP="00DF3BDB">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p w:rsidR="00BE63F1" w:rsidRDefault="00BE63F1" w:rsidP="00DF3BDB">
            <w:pPr>
              <w:rPr>
                <w:rFonts w:ascii="Times New Roman" w:hAnsi="Times New Roman"/>
              </w:rPr>
            </w:pPr>
            <w:r>
              <w:rPr>
                <w:rFonts w:ascii="Times New Roman" w:hAnsi="Times New Roman"/>
              </w:rPr>
              <w:t>-оценивать результат и последствия своих действий (самостоятельно или с помощью наставника);</w:t>
            </w:r>
          </w:p>
          <w:p w:rsidR="00BE63F1" w:rsidRPr="00DF0B3A" w:rsidRDefault="00BE63F1" w:rsidP="00DF3BDB">
            <w:pPr>
              <w:rPr>
                <w:rFonts w:ascii="Times New Roman" w:hAnsi="Times New Roman"/>
                <w:bCs/>
                <w:sz w:val="24"/>
                <w:szCs w:val="24"/>
              </w:rPr>
            </w:pPr>
          </w:p>
        </w:tc>
        <w:tc>
          <w:tcPr>
            <w:tcW w:w="2790" w:type="dxa"/>
          </w:tcPr>
          <w:p w:rsidR="00BE63F1" w:rsidRPr="00C3577D" w:rsidRDefault="00BE63F1" w:rsidP="00F551DA">
            <w:pPr>
              <w:rPr>
                <w:rFonts w:ascii="Times New Roman" w:hAnsi="Times New Roman"/>
                <w:bCs/>
                <w:i/>
                <w:sz w:val="24"/>
                <w:szCs w:val="24"/>
              </w:rPr>
            </w:pPr>
            <w:r>
              <w:rPr>
                <w:rFonts w:ascii="Times New Roman" w:hAnsi="Times New Roman"/>
              </w:rPr>
              <w:t>-актуальный профессиональный и социальный контекст, в котором приходится работать и жить;</w:t>
            </w:r>
          </w:p>
          <w:p w:rsidR="00BE63F1" w:rsidRDefault="00BE63F1" w:rsidP="00F551DA">
            <w:pPr>
              <w:rPr>
                <w:rFonts w:ascii="Times New Roman" w:hAnsi="Times New Roman"/>
                <w:sz w:val="24"/>
                <w:szCs w:val="24"/>
              </w:rPr>
            </w:pPr>
            <w:r>
              <w:rPr>
                <w:rFonts w:ascii="Times New Roman" w:hAnsi="Times New Roman"/>
              </w:rPr>
              <w:t>-структура плана для решения задач, алгоритмы выполнения работ в профессиональной и смежных областях;</w:t>
            </w:r>
          </w:p>
          <w:p w:rsidR="00BE63F1" w:rsidRDefault="00BE63F1" w:rsidP="00F551DA">
            <w:pPr>
              <w:rPr>
                <w:rFonts w:ascii="Times New Roman" w:hAnsi="Times New Roman"/>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rsidR="00BE63F1" w:rsidRDefault="00BE63F1" w:rsidP="00F551DA">
            <w:pPr>
              <w:rPr>
                <w:rFonts w:ascii="Times New Roman" w:hAnsi="Times New Roman"/>
                <w:sz w:val="24"/>
                <w:szCs w:val="24"/>
              </w:rPr>
            </w:pPr>
            <w:r>
              <w:rPr>
                <w:rFonts w:ascii="Times New Roman" w:hAnsi="Times New Roman"/>
              </w:rPr>
              <w:t>-методы работы в профессиональной и смежных сферах;</w:t>
            </w:r>
          </w:p>
          <w:p w:rsidR="00BE63F1" w:rsidRPr="00F551DA" w:rsidRDefault="00BE63F1" w:rsidP="00F551DA">
            <w:pPr>
              <w:rPr>
                <w:rFonts w:ascii="Times New Roman" w:hAnsi="Times New Roman"/>
                <w:sz w:val="24"/>
                <w:szCs w:val="24"/>
              </w:rPr>
            </w:pPr>
            <w:r>
              <w:rPr>
                <w:rFonts w:ascii="Times New Roman" w:hAnsi="Times New Roman"/>
                <w:sz w:val="24"/>
                <w:szCs w:val="24"/>
              </w:rPr>
              <w:t>-</w:t>
            </w:r>
            <w:r>
              <w:rPr>
                <w:rFonts w:ascii="Times New Roman" w:hAnsi="Times New Roman"/>
              </w:rPr>
              <w:t>порядок оценки результатов решения задач профессиональной деятельности;</w:t>
            </w:r>
          </w:p>
        </w:tc>
        <w:tc>
          <w:tcPr>
            <w:tcW w:w="1440" w:type="dxa"/>
          </w:tcPr>
          <w:p w:rsidR="00BE63F1" w:rsidRPr="00DF0B3A" w:rsidRDefault="00BE63F1" w:rsidP="00492B9E">
            <w:pPr>
              <w:jc w:val="center"/>
              <w:rPr>
                <w:rFonts w:ascii="Times New Roman" w:hAnsi="Times New Roman"/>
                <w:bCs/>
                <w:i/>
                <w:sz w:val="24"/>
                <w:szCs w:val="24"/>
              </w:rPr>
            </w:pPr>
            <w:r>
              <w:rPr>
                <w:rFonts w:ascii="Times New Roman" w:hAnsi="Times New Roman"/>
                <w:bCs/>
                <w:i/>
                <w:sz w:val="24"/>
                <w:szCs w:val="24"/>
              </w:rPr>
              <w:t>-</w:t>
            </w:r>
          </w:p>
        </w:tc>
      </w:tr>
      <w:tr w:rsidR="00BE63F1" w:rsidRPr="00DF0B3A" w:rsidTr="00C3577D">
        <w:tc>
          <w:tcPr>
            <w:tcW w:w="2088" w:type="dxa"/>
          </w:tcPr>
          <w:p w:rsidR="00BE63F1" w:rsidRPr="00043481" w:rsidRDefault="00BE63F1" w:rsidP="00EB29C0">
            <w:pPr>
              <w:widowControl w:val="0"/>
              <w:jc w:val="both"/>
              <w:rPr>
                <w:rFonts w:ascii="Times New Roman" w:hAnsi="Times New Roman"/>
              </w:rPr>
            </w:pPr>
            <w:r w:rsidRPr="00043481">
              <w:rPr>
                <w:rFonts w:ascii="Times New Roman" w:hAnsi="Times New Roman"/>
              </w:rPr>
              <w:t>ОК 03</w:t>
            </w:r>
            <w:r>
              <w:rPr>
                <w:rFonts w:ascii="Times New Roman" w:hAnsi="Times New Roman"/>
              </w:rPr>
              <w:t xml:space="preserve"> </w:t>
            </w:r>
            <w:r w:rsidRPr="00582F4D">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690" w:type="dxa"/>
          </w:tcPr>
          <w:p w:rsidR="00BE63F1" w:rsidRDefault="00BE63F1" w:rsidP="00EB29C0">
            <w:pPr>
              <w:widowControl w:val="0"/>
              <w:tabs>
                <w:tab w:val="left" w:pos="175"/>
              </w:tabs>
              <w:jc w:val="both"/>
              <w:rPr>
                <w:rFonts w:ascii="Times New Roman" w:hAnsi="Times New Roman"/>
              </w:rPr>
            </w:pPr>
            <w:r w:rsidRPr="00CC21D3">
              <w:rPr>
                <w:rFonts w:ascii="Times New Roman" w:hAnsi="Times New Roman"/>
              </w:rPr>
              <w:tab/>
            </w:r>
            <w:r>
              <w:rPr>
                <w:rFonts w:ascii="Times New Roman" w:hAnsi="Times New Roman"/>
              </w:rPr>
              <w:t>-</w:t>
            </w:r>
            <w:r w:rsidRPr="00CC21D3">
              <w:rPr>
                <w:rFonts w:ascii="Times New Roman" w:hAnsi="Times New Roman"/>
              </w:rPr>
              <w:t>определять актуальность нормативно</w:t>
            </w:r>
            <w:r>
              <w:rPr>
                <w:rFonts w:ascii="Times New Roman" w:hAnsi="Times New Roman"/>
              </w:rPr>
              <w:t>-</w:t>
            </w:r>
            <w:r w:rsidRPr="00CC21D3">
              <w:rPr>
                <w:rFonts w:ascii="Times New Roman" w:hAnsi="Times New Roman"/>
              </w:rPr>
              <w:t xml:space="preserve">правовой документации </w:t>
            </w:r>
            <w:r>
              <w:rPr>
                <w:rFonts w:ascii="Times New Roman" w:hAnsi="Times New Roman"/>
              </w:rPr>
              <w:t>в профессиональной деятельности;</w:t>
            </w:r>
          </w:p>
          <w:p w:rsidR="00BE63F1" w:rsidRDefault="00BE63F1" w:rsidP="00EB29C0">
            <w:pPr>
              <w:widowControl w:val="0"/>
              <w:tabs>
                <w:tab w:val="left" w:pos="175"/>
              </w:tabs>
              <w:jc w:val="both"/>
              <w:rPr>
                <w:rFonts w:ascii="Times New Roman" w:hAnsi="Times New Roman"/>
              </w:rPr>
            </w:pPr>
            <w:r>
              <w:rPr>
                <w:rFonts w:ascii="Times New Roman" w:hAnsi="Times New Roman"/>
              </w:rPr>
              <w:t>-применять современную научную профессиональную терминологию;</w:t>
            </w:r>
          </w:p>
          <w:p w:rsidR="00BE63F1" w:rsidRDefault="00BE63F1" w:rsidP="00EB29C0">
            <w:pPr>
              <w:widowControl w:val="0"/>
              <w:tabs>
                <w:tab w:val="left" w:pos="175"/>
              </w:tabs>
              <w:jc w:val="both"/>
              <w:rPr>
                <w:rFonts w:ascii="Times New Roman" w:hAnsi="Times New Roman"/>
              </w:rPr>
            </w:pPr>
            <w:r>
              <w:rPr>
                <w:rFonts w:ascii="Times New Roman" w:hAnsi="Times New Roman"/>
              </w:rPr>
              <w:t>-определять и выстраивать траектории профессионального развития и самообразования;</w:t>
            </w:r>
          </w:p>
          <w:p w:rsidR="00BE63F1" w:rsidRDefault="00BE63F1" w:rsidP="00EB29C0">
            <w:pPr>
              <w:widowControl w:val="0"/>
              <w:tabs>
                <w:tab w:val="left" w:pos="175"/>
              </w:tabs>
              <w:jc w:val="both"/>
              <w:rPr>
                <w:rFonts w:ascii="Times New Roman" w:hAnsi="Times New Roman"/>
              </w:rPr>
            </w:pPr>
            <w:r>
              <w:rPr>
                <w:rFonts w:ascii="Times New Roman" w:hAnsi="Times New Roman"/>
              </w:rPr>
              <w:t>-выявлять достоинства и недостатки коммерческой идеи;</w:t>
            </w:r>
          </w:p>
          <w:p w:rsidR="00BE63F1" w:rsidRDefault="00BE63F1" w:rsidP="00EB29C0">
            <w:pPr>
              <w:widowControl w:val="0"/>
              <w:tabs>
                <w:tab w:val="left" w:pos="175"/>
              </w:tabs>
              <w:jc w:val="both"/>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BE63F1" w:rsidRDefault="00BE63F1" w:rsidP="00EB29C0">
            <w:pPr>
              <w:widowControl w:val="0"/>
              <w:tabs>
                <w:tab w:val="left" w:pos="175"/>
              </w:tabs>
              <w:jc w:val="both"/>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p w:rsidR="00BE63F1" w:rsidRDefault="00BE63F1" w:rsidP="00EB29C0">
            <w:pPr>
              <w:widowControl w:val="0"/>
              <w:tabs>
                <w:tab w:val="left" w:pos="175"/>
              </w:tabs>
              <w:jc w:val="both"/>
              <w:rPr>
                <w:rFonts w:ascii="Times New Roman" w:hAnsi="Times New Roman"/>
              </w:rPr>
            </w:pPr>
            <w:r>
              <w:rPr>
                <w:rFonts w:ascii="Times New Roman" w:hAnsi="Times New Roman"/>
              </w:rPr>
              <w:t>-определять источники достоверной правовой информации;</w:t>
            </w:r>
          </w:p>
          <w:p w:rsidR="00BE63F1" w:rsidRDefault="00BE63F1" w:rsidP="00EB29C0">
            <w:pPr>
              <w:widowControl w:val="0"/>
              <w:tabs>
                <w:tab w:val="left" w:pos="175"/>
              </w:tabs>
              <w:jc w:val="both"/>
              <w:rPr>
                <w:rFonts w:ascii="Times New Roman" w:hAnsi="Times New Roman"/>
              </w:rPr>
            </w:pPr>
            <w:r>
              <w:rPr>
                <w:rFonts w:ascii="Times New Roman" w:hAnsi="Times New Roman"/>
              </w:rPr>
              <w:t>-составлять различные правовые документы;</w:t>
            </w:r>
          </w:p>
          <w:p w:rsidR="00BE63F1" w:rsidRDefault="00BE63F1" w:rsidP="00EB29C0">
            <w:pPr>
              <w:widowControl w:val="0"/>
              <w:tabs>
                <w:tab w:val="left" w:pos="175"/>
              </w:tabs>
              <w:jc w:val="both"/>
              <w:rPr>
                <w:rFonts w:ascii="Times New Roman" w:hAnsi="Times New Roman"/>
              </w:rPr>
            </w:pPr>
            <w:r>
              <w:rPr>
                <w:rFonts w:ascii="Times New Roman" w:hAnsi="Times New Roman"/>
              </w:rPr>
              <w:t>-находить интересные проектные идеи, грамотно их формулировать и документировать;</w:t>
            </w:r>
          </w:p>
          <w:p w:rsidR="00BE63F1" w:rsidRPr="00CC21D3" w:rsidRDefault="00BE63F1" w:rsidP="00EB29C0">
            <w:pPr>
              <w:widowControl w:val="0"/>
              <w:tabs>
                <w:tab w:val="left" w:pos="175"/>
              </w:tabs>
              <w:jc w:val="both"/>
              <w:rPr>
                <w:rFonts w:ascii="Times New Roman" w:hAnsi="Times New Roman"/>
                <w:iCs/>
              </w:rPr>
            </w:pPr>
            <w:r>
              <w:rPr>
                <w:rFonts w:ascii="Times New Roman" w:hAnsi="Times New Roman"/>
              </w:rPr>
              <w:t>-оценивать жизнеспособность проектной идеи, составлять план проекта;</w:t>
            </w:r>
          </w:p>
        </w:tc>
        <w:tc>
          <w:tcPr>
            <w:tcW w:w="2790" w:type="dxa"/>
          </w:tcPr>
          <w:p w:rsidR="00BE63F1" w:rsidRPr="00C3577D" w:rsidRDefault="00BE63F1" w:rsidP="00C3577D">
            <w:pPr>
              <w:widowControl w:val="0"/>
              <w:tabs>
                <w:tab w:val="left" w:pos="175"/>
              </w:tabs>
              <w:jc w:val="both"/>
              <w:rPr>
                <w:rFonts w:ascii="Times New Roman" w:hAnsi="Times New Roman"/>
                <w:iCs/>
              </w:rPr>
            </w:pPr>
            <w:r>
              <w:rPr>
                <w:rFonts w:ascii="Times New Roman" w:hAnsi="Times New Roman"/>
              </w:rPr>
              <w:t>содержание актуальной нормативно-правовой документации;</w:t>
            </w:r>
          </w:p>
          <w:p w:rsidR="00BE63F1" w:rsidRDefault="00BE63F1" w:rsidP="00F551DA">
            <w:pPr>
              <w:rPr>
                <w:rFonts w:ascii="Times New Roman" w:hAnsi="Times New Roman"/>
              </w:rPr>
            </w:pPr>
            <w:r>
              <w:rPr>
                <w:rFonts w:ascii="Times New Roman" w:hAnsi="Times New Roman"/>
              </w:rPr>
              <w:t>-содержание актуальной нормативно-правовой документации;</w:t>
            </w:r>
          </w:p>
          <w:p w:rsidR="00BE63F1" w:rsidRDefault="00BE63F1" w:rsidP="00F551DA">
            <w:pPr>
              <w:rPr>
                <w:rFonts w:ascii="Times New Roman" w:hAnsi="Times New Roman"/>
              </w:rPr>
            </w:pPr>
            <w:r>
              <w:rPr>
                <w:rFonts w:ascii="Times New Roman" w:hAnsi="Times New Roman"/>
              </w:rPr>
              <w:t>-возможные траектории профессионального развития и самообразования;</w:t>
            </w:r>
          </w:p>
          <w:p w:rsidR="00BE63F1" w:rsidRDefault="00BE63F1" w:rsidP="00F551DA">
            <w:pPr>
              <w:rPr>
                <w:rFonts w:ascii="Times New Roman" w:hAnsi="Times New Roman"/>
              </w:rPr>
            </w:pPr>
            <w:r>
              <w:rPr>
                <w:rFonts w:ascii="Times New Roman" w:hAnsi="Times New Roman"/>
              </w:rPr>
              <w:t>основы предпринимательской деятельности, правовой и финансовой грамотности;</w:t>
            </w:r>
          </w:p>
          <w:p w:rsidR="00BE63F1" w:rsidRDefault="00BE63F1" w:rsidP="00F551DA">
            <w:pPr>
              <w:rPr>
                <w:rFonts w:ascii="Times New Roman" w:hAnsi="Times New Roman"/>
              </w:rPr>
            </w:pPr>
            <w:r>
              <w:rPr>
                <w:rFonts w:ascii="Times New Roman" w:hAnsi="Times New Roman"/>
              </w:rPr>
              <w:t>-правила разработки презентации;</w:t>
            </w:r>
          </w:p>
          <w:p w:rsidR="00BE63F1" w:rsidRPr="00F551DA" w:rsidRDefault="00BE63F1" w:rsidP="00F551DA">
            <w:pPr>
              <w:rPr>
                <w:rFonts w:ascii="Times New Roman" w:hAnsi="Times New Roman"/>
              </w:rPr>
            </w:pPr>
            <w:r>
              <w:rPr>
                <w:rFonts w:ascii="Times New Roman" w:hAnsi="Times New Roman"/>
              </w:rPr>
              <w:t>-основные этапы разработки и реализации проекта;</w:t>
            </w:r>
          </w:p>
        </w:tc>
        <w:tc>
          <w:tcPr>
            <w:tcW w:w="1440" w:type="dxa"/>
          </w:tcPr>
          <w:p w:rsidR="00BE63F1" w:rsidRPr="00DF0B3A" w:rsidRDefault="00BE63F1" w:rsidP="00492B9E">
            <w:pPr>
              <w:jc w:val="center"/>
              <w:rPr>
                <w:rFonts w:ascii="Times New Roman" w:hAnsi="Times New Roman"/>
                <w:bCs/>
                <w:i/>
                <w:sz w:val="24"/>
                <w:szCs w:val="24"/>
              </w:rPr>
            </w:pPr>
            <w:r>
              <w:rPr>
                <w:rFonts w:ascii="Times New Roman" w:hAnsi="Times New Roman"/>
                <w:bCs/>
                <w:i/>
                <w:sz w:val="24"/>
                <w:szCs w:val="24"/>
              </w:rPr>
              <w:t>-</w:t>
            </w:r>
          </w:p>
        </w:tc>
      </w:tr>
      <w:tr w:rsidR="00BE63F1" w:rsidRPr="00DF0B3A" w:rsidTr="00C3577D">
        <w:tc>
          <w:tcPr>
            <w:tcW w:w="2088" w:type="dxa"/>
          </w:tcPr>
          <w:p w:rsidR="00BE63F1" w:rsidRDefault="00BE63F1" w:rsidP="00EB29C0">
            <w:pPr>
              <w:widowControl w:val="0"/>
              <w:jc w:val="both"/>
              <w:rPr>
                <w:rFonts w:ascii="Times New Roman" w:hAnsi="Times New Roman"/>
              </w:rPr>
            </w:pPr>
            <w:r w:rsidRPr="00043481">
              <w:rPr>
                <w:rFonts w:ascii="Times New Roman" w:hAnsi="Times New Roman"/>
              </w:rPr>
              <w:t>ОК 05</w:t>
            </w:r>
          </w:p>
          <w:p w:rsidR="00BE63F1" w:rsidRPr="00043481" w:rsidRDefault="00BE63F1" w:rsidP="00EB29C0">
            <w:pPr>
              <w:widowControl w:val="0"/>
              <w:jc w:val="both"/>
              <w:rPr>
                <w:rFonts w:ascii="Times New Roman" w:hAnsi="Times New Roman"/>
              </w:rPr>
            </w:pPr>
            <w:r w:rsidRPr="00582F4D">
              <w:rPr>
                <w:rFonts w:ascii="Times New Roman" w:hAnsi="Times New Roman"/>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90" w:type="dxa"/>
          </w:tcPr>
          <w:p w:rsidR="00BE63F1" w:rsidRDefault="00BE63F1" w:rsidP="00EB29C0">
            <w:pPr>
              <w:widowControl w:val="0"/>
              <w:tabs>
                <w:tab w:val="left" w:pos="175"/>
              </w:tabs>
              <w:jc w:val="both"/>
              <w:rPr>
                <w:rFonts w:ascii="Times New Roman" w:hAnsi="Times New Roman"/>
              </w:rPr>
            </w:pPr>
            <w:r>
              <w:rPr>
                <w:rFonts w:ascii="Times New Roman" w:hAnsi="Times New Roman"/>
              </w:rPr>
              <w:t>-</w:t>
            </w:r>
            <w:r w:rsidRPr="00CC21D3">
              <w:rPr>
                <w:rFonts w:ascii="Times New Roman" w:hAnsi="Times New Roman"/>
              </w:rPr>
              <w:t>грамотно излагать свои мысли, формулировать собственное мнение, обосновывать свою позицию в учебных и практических ситуациях;</w:t>
            </w:r>
          </w:p>
          <w:p w:rsidR="00BE63F1" w:rsidRDefault="00BE63F1" w:rsidP="00EB29C0">
            <w:pPr>
              <w:widowControl w:val="0"/>
              <w:tabs>
                <w:tab w:val="left" w:pos="175"/>
              </w:tabs>
              <w:jc w:val="both"/>
              <w:rPr>
                <w:rFonts w:ascii="Times New Roman" w:hAnsi="Times New Roman"/>
              </w:rPr>
            </w:pPr>
            <w:r w:rsidRPr="00CC21D3">
              <w:rPr>
                <w:rFonts w:ascii="Times New Roman" w:hAnsi="Times New Roman"/>
              </w:rPr>
              <w:tab/>
            </w:r>
            <w:r>
              <w:rPr>
                <w:rFonts w:ascii="Times New Roman" w:hAnsi="Times New Roman"/>
              </w:rPr>
              <w:t>-</w:t>
            </w:r>
            <w:r w:rsidRPr="00CC21D3">
              <w:rPr>
                <w:rFonts w:ascii="Times New Roman" w:hAnsi="Times New Roman"/>
              </w:rPr>
              <w:t xml:space="preserve">проявлять толерантность в коллективе; </w:t>
            </w:r>
          </w:p>
          <w:p w:rsidR="00BE63F1" w:rsidRPr="00430D02" w:rsidRDefault="00BE63F1" w:rsidP="00EB29C0">
            <w:pPr>
              <w:widowControl w:val="0"/>
              <w:tabs>
                <w:tab w:val="left" w:pos="175"/>
              </w:tabs>
              <w:jc w:val="both"/>
              <w:rPr>
                <w:rFonts w:ascii="Times New Roman" w:hAnsi="Times New Roman"/>
              </w:rPr>
            </w:pPr>
          </w:p>
        </w:tc>
        <w:tc>
          <w:tcPr>
            <w:tcW w:w="2790" w:type="dxa"/>
          </w:tcPr>
          <w:p w:rsidR="00BE63F1" w:rsidRDefault="00BE63F1" w:rsidP="00EB29C0">
            <w:pPr>
              <w:widowControl w:val="0"/>
              <w:tabs>
                <w:tab w:val="left" w:pos="175"/>
              </w:tabs>
              <w:jc w:val="both"/>
              <w:rPr>
                <w:rFonts w:ascii="Times New Roman" w:hAnsi="Times New Roman"/>
                <w:iCs/>
              </w:rPr>
            </w:pPr>
            <w:r>
              <w:rPr>
                <w:rFonts w:ascii="Times New Roman" w:hAnsi="Times New Roman"/>
                <w:iCs/>
              </w:rPr>
              <w:t>-</w:t>
            </w:r>
            <w:r w:rsidRPr="00CC21D3">
              <w:rPr>
                <w:rFonts w:ascii="Times New Roman" w:hAnsi="Times New Roman"/>
                <w:iCs/>
              </w:rPr>
              <w:t>правила оформления документов и построения устных сообщений на государственном языке РФ</w:t>
            </w:r>
            <w:r>
              <w:rPr>
                <w:rFonts w:ascii="Times New Roman" w:hAnsi="Times New Roman"/>
                <w:iCs/>
              </w:rPr>
              <w:t>;</w:t>
            </w:r>
          </w:p>
          <w:p w:rsidR="00BE63F1" w:rsidRPr="005346E6" w:rsidRDefault="00BE63F1" w:rsidP="005346E6">
            <w:pPr>
              <w:rPr>
                <w:rFonts w:ascii="Times New Roman" w:hAnsi="Times New Roman"/>
              </w:rPr>
            </w:pPr>
            <w:r>
              <w:rPr>
                <w:rFonts w:ascii="Times New Roman" w:hAnsi="Times New Roman"/>
              </w:rPr>
              <w:t>-особенности социального и культурного контекста;</w:t>
            </w:r>
          </w:p>
        </w:tc>
        <w:tc>
          <w:tcPr>
            <w:tcW w:w="1440" w:type="dxa"/>
          </w:tcPr>
          <w:p w:rsidR="00BE63F1" w:rsidRPr="00DF0B3A" w:rsidRDefault="00BE63F1" w:rsidP="00492B9E">
            <w:pPr>
              <w:rPr>
                <w:rFonts w:ascii="Times New Roman" w:hAnsi="Times New Roman"/>
                <w:bCs/>
                <w:sz w:val="24"/>
                <w:szCs w:val="24"/>
              </w:rPr>
            </w:pPr>
            <w:r>
              <w:rPr>
                <w:rFonts w:ascii="Times New Roman" w:hAnsi="Times New Roman"/>
                <w:bCs/>
                <w:sz w:val="24"/>
                <w:szCs w:val="24"/>
              </w:rPr>
              <w:t>-</w:t>
            </w:r>
          </w:p>
        </w:tc>
      </w:tr>
      <w:tr w:rsidR="00BE63F1" w:rsidRPr="00DF0B3A" w:rsidTr="00C3577D">
        <w:tc>
          <w:tcPr>
            <w:tcW w:w="2088" w:type="dxa"/>
          </w:tcPr>
          <w:p w:rsidR="00BE63F1" w:rsidRDefault="00BE63F1" w:rsidP="00EB29C0">
            <w:pPr>
              <w:widowControl w:val="0"/>
              <w:jc w:val="both"/>
              <w:rPr>
                <w:rFonts w:ascii="Times New Roman" w:hAnsi="Times New Roman"/>
              </w:rPr>
            </w:pPr>
            <w:r>
              <w:rPr>
                <w:rFonts w:ascii="Times New Roman" w:hAnsi="Times New Roman"/>
              </w:rPr>
              <w:t>ОК.06</w:t>
            </w:r>
          </w:p>
          <w:p w:rsidR="00BE63F1" w:rsidRPr="00DB3748" w:rsidRDefault="00BE63F1" w:rsidP="00EB29C0">
            <w:pPr>
              <w:widowControl w:val="0"/>
              <w:jc w:val="both"/>
              <w:rPr>
                <w:rFonts w:ascii="Times New Roman" w:hAnsi="Times New Roman"/>
              </w:rPr>
            </w:pPr>
            <w:r>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90" w:type="dxa"/>
          </w:tcPr>
          <w:p w:rsidR="00BE63F1" w:rsidRDefault="00BE63F1" w:rsidP="00EB29C0">
            <w:pPr>
              <w:widowControl w:val="0"/>
              <w:tabs>
                <w:tab w:val="left" w:pos="175"/>
              </w:tabs>
              <w:jc w:val="both"/>
              <w:rPr>
                <w:rFonts w:ascii="Times New Roman" w:hAnsi="Times New Roman"/>
              </w:rPr>
            </w:pPr>
            <w:r>
              <w:rPr>
                <w:rFonts w:ascii="Times New Roman" w:hAnsi="Times New Roman"/>
              </w:rPr>
              <w:t>-проявлять гражданско-патриотическую позицию;</w:t>
            </w:r>
          </w:p>
          <w:p w:rsidR="00BE63F1" w:rsidRDefault="00BE63F1" w:rsidP="00D83829">
            <w:pPr>
              <w:rPr>
                <w:rFonts w:ascii="Times New Roman" w:hAnsi="Times New Roman"/>
              </w:rPr>
            </w:pPr>
            <w:r>
              <w:rPr>
                <w:rFonts w:ascii="Times New Roman" w:hAnsi="Times New Roman"/>
              </w:rPr>
              <w:t>-демонстрировать осознанное поведение;</w:t>
            </w:r>
          </w:p>
          <w:p w:rsidR="00BE63F1" w:rsidRDefault="00BE63F1" w:rsidP="00D83829">
            <w:pPr>
              <w:rPr>
                <w:rFonts w:ascii="Times New Roman" w:hAnsi="Times New Roman"/>
              </w:rPr>
            </w:pPr>
            <w:r>
              <w:rPr>
                <w:rFonts w:ascii="Times New Roman" w:hAnsi="Times New Roman"/>
              </w:rPr>
              <w:t xml:space="preserve">-описывать значимость своей </w:t>
            </w:r>
            <w:r w:rsidRPr="00340CEB">
              <w:rPr>
                <w:rFonts w:ascii="Times New Roman" w:hAnsi="Times New Roman"/>
              </w:rPr>
              <w:t>специальности</w:t>
            </w:r>
            <w:r>
              <w:rPr>
                <w:rFonts w:ascii="Times New Roman" w:hAnsi="Times New Roman"/>
              </w:rPr>
              <w:t>;</w:t>
            </w:r>
          </w:p>
          <w:p w:rsidR="00BE63F1" w:rsidRPr="00D83829" w:rsidRDefault="00BE63F1" w:rsidP="00D83829">
            <w:pPr>
              <w:rPr>
                <w:rFonts w:ascii="Times New Roman" w:hAnsi="Times New Roman"/>
              </w:rPr>
            </w:pPr>
            <w:r>
              <w:rPr>
                <w:rFonts w:ascii="Times New Roman" w:hAnsi="Times New Roman"/>
              </w:rPr>
              <w:t>-применять стандарты антикоррупционного поведения;</w:t>
            </w:r>
          </w:p>
        </w:tc>
        <w:tc>
          <w:tcPr>
            <w:tcW w:w="2790" w:type="dxa"/>
          </w:tcPr>
          <w:p w:rsidR="00BE63F1" w:rsidRDefault="00BE63F1" w:rsidP="00EB29C0">
            <w:pPr>
              <w:widowControl w:val="0"/>
              <w:tabs>
                <w:tab w:val="left" w:pos="175"/>
              </w:tabs>
              <w:jc w:val="both"/>
              <w:rPr>
                <w:rFonts w:ascii="Times New Roman" w:hAnsi="Times New Roman"/>
                <w:iCs/>
              </w:rPr>
            </w:pPr>
            <w:r>
              <w:rPr>
                <w:rFonts w:ascii="Times New Roman" w:hAnsi="Times New Roman"/>
              </w:rPr>
              <w:t>-сущность гражданско-патриотической позиции</w:t>
            </w:r>
          </w:p>
          <w:p w:rsidR="00BE63F1" w:rsidRDefault="00BE63F1" w:rsidP="00D83829">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rsidR="00BE63F1" w:rsidRDefault="00BE63F1" w:rsidP="00D83829">
            <w:pPr>
              <w:rPr>
                <w:rFonts w:ascii="Times New Roman" w:hAnsi="Times New Roman"/>
              </w:rPr>
            </w:pPr>
            <w:r>
              <w:rPr>
                <w:rFonts w:ascii="Times New Roman" w:hAnsi="Times New Roman"/>
              </w:rPr>
              <w:t xml:space="preserve">-значимость профессиональной деятельности по </w:t>
            </w:r>
            <w:r w:rsidRPr="00340CEB">
              <w:rPr>
                <w:rFonts w:ascii="Times New Roman" w:hAnsi="Times New Roman"/>
              </w:rPr>
              <w:t>специальности</w:t>
            </w:r>
          </w:p>
          <w:p w:rsidR="00BE63F1" w:rsidRPr="00D83829" w:rsidRDefault="00BE63F1" w:rsidP="00D83829">
            <w:pPr>
              <w:rPr>
                <w:rFonts w:ascii="Times New Roman" w:hAnsi="Times New Roman"/>
              </w:rPr>
            </w:pPr>
            <w:r>
              <w:rPr>
                <w:rFonts w:ascii="Times New Roman" w:hAnsi="Times New Roman"/>
              </w:rPr>
              <w:t>стандарты антикоррупционного поведения и последствия его нарушения;</w:t>
            </w:r>
            <w:r w:rsidRPr="00D83829">
              <w:rPr>
                <w:rFonts w:ascii="Times New Roman" w:hAnsi="Times New Roman"/>
              </w:rPr>
              <w:t xml:space="preserve"> </w:t>
            </w:r>
          </w:p>
        </w:tc>
        <w:tc>
          <w:tcPr>
            <w:tcW w:w="1440" w:type="dxa"/>
          </w:tcPr>
          <w:p w:rsidR="00BE63F1" w:rsidRPr="00DF0B3A" w:rsidRDefault="00BE63F1" w:rsidP="00492B9E">
            <w:pPr>
              <w:rPr>
                <w:rFonts w:ascii="Times New Roman" w:hAnsi="Times New Roman"/>
                <w:bCs/>
                <w:sz w:val="24"/>
                <w:szCs w:val="24"/>
              </w:rPr>
            </w:pPr>
            <w:r>
              <w:rPr>
                <w:rFonts w:ascii="Times New Roman" w:hAnsi="Times New Roman"/>
                <w:bCs/>
                <w:sz w:val="24"/>
                <w:szCs w:val="24"/>
              </w:rPr>
              <w:t>-</w:t>
            </w:r>
          </w:p>
        </w:tc>
      </w:tr>
      <w:tr w:rsidR="00BE63F1" w:rsidRPr="00DF0B3A" w:rsidTr="00C3577D">
        <w:tc>
          <w:tcPr>
            <w:tcW w:w="2088" w:type="dxa"/>
          </w:tcPr>
          <w:p w:rsidR="00BE63F1" w:rsidRDefault="00BE63F1" w:rsidP="00EB29C0">
            <w:pPr>
              <w:widowControl w:val="0"/>
              <w:jc w:val="both"/>
              <w:rPr>
                <w:rFonts w:ascii="Times New Roman" w:hAnsi="Times New Roman"/>
              </w:rPr>
            </w:pPr>
            <w:r w:rsidRPr="00043481">
              <w:rPr>
                <w:rFonts w:ascii="Times New Roman" w:hAnsi="Times New Roman"/>
              </w:rPr>
              <w:t>ОК 09</w:t>
            </w:r>
          </w:p>
          <w:p w:rsidR="00BE63F1" w:rsidRPr="00043481" w:rsidRDefault="00BE63F1" w:rsidP="00EB29C0">
            <w:pPr>
              <w:widowControl w:val="0"/>
              <w:jc w:val="both"/>
              <w:rPr>
                <w:rFonts w:ascii="Times New Roman" w:hAnsi="Times New Roman"/>
              </w:rPr>
            </w:pPr>
            <w:r w:rsidRPr="00582F4D">
              <w:rPr>
                <w:rFonts w:ascii="Times New Roman" w:hAnsi="Times New Roman"/>
                <w:szCs w:val="24"/>
              </w:rPr>
              <w:t>Пользоваться профессиональной документацией на государственном и иностранном языках</w:t>
            </w:r>
          </w:p>
        </w:tc>
        <w:tc>
          <w:tcPr>
            <w:tcW w:w="3690" w:type="dxa"/>
          </w:tcPr>
          <w:p w:rsidR="00BE63F1" w:rsidRDefault="00BE63F1" w:rsidP="00EB29C0">
            <w:pPr>
              <w:widowControl w:val="0"/>
              <w:tabs>
                <w:tab w:val="left" w:pos="175"/>
              </w:tabs>
              <w:jc w:val="both"/>
              <w:rPr>
                <w:rFonts w:ascii="Times New Roman" w:hAnsi="Times New Roman"/>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E63F1" w:rsidRDefault="00BE63F1" w:rsidP="00EB29C0">
            <w:pPr>
              <w:widowControl w:val="0"/>
              <w:tabs>
                <w:tab w:val="left" w:pos="175"/>
              </w:tabs>
              <w:jc w:val="both"/>
              <w:rPr>
                <w:rFonts w:ascii="Times New Roman" w:hAnsi="Times New Roman"/>
              </w:rPr>
            </w:pPr>
            <w:r>
              <w:rPr>
                <w:rFonts w:ascii="Times New Roman" w:hAnsi="Times New Roman"/>
              </w:rPr>
              <w:t>-участвовать в диалогах на знакомые общие и профессиональные темы;</w:t>
            </w:r>
          </w:p>
          <w:p w:rsidR="00BE63F1" w:rsidRDefault="00BE63F1" w:rsidP="00EB29C0">
            <w:pPr>
              <w:widowControl w:val="0"/>
              <w:tabs>
                <w:tab w:val="left" w:pos="175"/>
              </w:tabs>
              <w:jc w:val="both"/>
              <w:rPr>
                <w:rFonts w:ascii="Times New Roman" w:hAnsi="Times New Roman"/>
                <w:iCs/>
              </w:rPr>
            </w:pPr>
            <w:r>
              <w:rPr>
                <w:rFonts w:ascii="Times New Roman" w:hAnsi="Times New Roman"/>
              </w:rPr>
              <w:t>-строить простые высказывания о себе и о своей профессиональной деятельности;</w:t>
            </w:r>
            <w:r w:rsidRPr="00CC21D3">
              <w:rPr>
                <w:rFonts w:ascii="Times New Roman" w:hAnsi="Times New Roman"/>
                <w:iCs/>
              </w:rPr>
              <w:t xml:space="preserve"> </w:t>
            </w:r>
          </w:p>
          <w:p w:rsidR="00BE63F1" w:rsidRDefault="00BE63F1" w:rsidP="00EB29C0">
            <w:pPr>
              <w:widowControl w:val="0"/>
              <w:tabs>
                <w:tab w:val="left" w:pos="175"/>
              </w:tabs>
              <w:jc w:val="both"/>
              <w:rPr>
                <w:rFonts w:ascii="Times New Roman" w:hAnsi="Times New Roman"/>
              </w:rPr>
            </w:pPr>
            <w:r>
              <w:rPr>
                <w:rFonts w:ascii="Times New Roman" w:hAnsi="Times New Roman"/>
                <w:iCs/>
              </w:rPr>
              <w:t>-</w:t>
            </w:r>
            <w:r>
              <w:rPr>
                <w:rFonts w:ascii="Times New Roman" w:hAnsi="Times New Roman"/>
              </w:rPr>
              <w:t>кратко обосновывать и объяснять свои действия (текущие и планируемые);</w:t>
            </w:r>
          </w:p>
          <w:p w:rsidR="00BE63F1" w:rsidRPr="005E2F5B" w:rsidRDefault="00BE63F1" w:rsidP="00EB29C0">
            <w:pPr>
              <w:widowControl w:val="0"/>
              <w:tabs>
                <w:tab w:val="left" w:pos="175"/>
              </w:tabs>
              <w:jc w:val="both"/>
              <w:rPr>
                <w:rFonts w:ascii="Times New Roman" w:hAnsi="Times New Roman"/>
              </w:rPr>
            </w:pPr>
            <w:r>
              <w:rPr>
                <w:rFonts w:ascii="Times New Roman" w:hAnsi="Times New Roman"/>
              </w:rPr>
              <w:t>-писать простые связные сообщения на знакомые или интересующие профессиональные темы;</w:t>
            </w:r>
          </w:p>
          <w:p w:rsidR="00BE63F1" w:rsidRPr="00CC21D3" w:rsidRDefault="00BE63F1" w:rsidP="00EB29C0">
            <w:pPr>
              <w:widowControl w:val="0"/>
              <w:tabs>
                <w:tab w:val="left" w:pos="175"/>
              </w:tabs>
              <w:jc w:val="both"/>
              <w:rPr>
                <w:rFonts w:ascii="Times New Roman" w:hAnsi="Times New Roman"/>
                <w:iCs/>
              </w:rPr>
            </w:pPr>
          </w:p>
        </w:tc>
        <w:tc>
          <w:tcPr>
            <w:tcW w:w="2790" w:type="dxa"/>
          </w:tcPr>
          <w:p w:rsidR="00BE63F1" w:rsidRDefault="00BE63F1" w:rsidP="00D83829">
            <w:pPr>
              <w:rPr>
                <w:rFonts w:ascii="Times New Roman" w:hAnsi="Times New Roman"/>
              </w:rPr>
            </w:pPr>
            <w:r>
              <w:rPr>
                <w:rFonts w:ascii="Times New Roman" w:hAnsi="Times New Roman"/>
              </w:rPr>
              <w:t>правила построения простых и сложных предложений на профессиональные темы;</w:t>
            </w:r>
          </w:p>
          <w:p w:rsidR="00BE63F1" w:rsidRDefault="00BE63F1" w:rsidP="00D83829">
            <w:pPr>
              <w:rPr>
                <w:rFonts w:ascii="Times New Roman" w:hAnsi="Times New Roman"/>
              </w:rPr>
            </w:pPr>
            <w:r>
              <w:rPr>
                <w:rFonts w:ascii="Times New Roman" w:hAnsi="Times New Roman"/>
              </w:rPr>
              <w:t>-основные общеупотребительные глаголы (бытовая и профессиональная лексика);</w:t>
            </w:r>
          </w:p>
          <w:p w:rsidR="00BE63F1" w:rsidRDefault="00BE63F1" w:rsidP="00D83829">
            <w:pPr>
              <w:rPr>
                <w:rFonts w:ascii="Times New Roman" w:hAnsi="Times New Roman"/>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rsidR="00BE63F1" w:rsidRDefault="00BE63F1" w:rsidP="00D83829">
            <w:pPr>
              <w:rPr>
                <w:rFonts w:ascii="Times New Roman" w:hAnsi="Times New Roman"/>
              </w:rPr>
            </w:pPr>
            <w:r>
              <w:rPr>
                <w:rFonts w:ascii="Times New Roman" w:hAnsi="Times New Roman"/>
              </w:rPr>
              <w:t>-особенности произношения;</w:t>
            </w:r>
          </w:p>
          <w:p w:rsidR="00BE63F1" w:rsidRPr="00D83829" w:rsidRDefault="00BE63F1" w:rsidP="00D83829">
            <w:pPr>
              <w:rPr>
                <w:rFonts w:ascii="Times New Roman" w:hAnsi="Times New Roman"/>
              </w:rPr>
            </w:pPr>
            <w:r>
              <w:rPr>
                <w:rFonts w:ascii="Times New Roman" w:hAnsi="Times New Roman"/>
              </w:rPr>
              <w:t>-правила чтения текстов профессиональной направленности;</w:t>
            </w:r>
          </w:p>
        </w:tc>
        <w:tc>
          <w:tcPr>
            <w:tcW w:w="1440" w:type="dxa"/>
          </w:tcPr>
          <w:p w:rsidR="00BE63F1" w:rsidRPr="00DF0B3A" w:rsidRDefault="00BE63F1" w:rsidP="00492B9E">
            <w:pPr>
              <w:rPr>
                <w:rFonts w:ascii="Times New Roman" w:hAnsi="Times New Roman"/>
                <w:bCs/>
                <w:sz w:val="24"/>
                <w:szCs w:val="24"/>
              </w:rPr>
            </w:pPr>
            <w:r>
              <w:rPr>
                <w:rFonts w:ascii="Times New Roman" w:hAnsi="Times New Roman"/>
                <w:bCs/>
                <w:sz w:val="24"/>
                <w:szCs w:val="24"/>
              </w:rPr>
              <w:t>-</w:t>
            </w:r>
          </w:p>
        </w:tc>
      </w:tr>
      <w:bookmarkEnd w:id="11"/>
    </w:tbl>
    <w:p w:rsidR="00BE63F1" w:rsidRDefault="00BE63F1" w:rsidP="003A61FF">
      <w:pPr>
        <w:spacing w:after="120"/>
        <w:ind w:firstLine="709"/>
        <w:rPr>
          <w:rFonts w:ascii="Times New Roman" w:hAnsi="Times New Roman"/>
          <w:bCs/>
          <w:sz w:val="24"/>
          <w:szCs w:val="24"/>
        </w:rPr>
      </w:pPr>
    </w:p>
    <w:p w:rsidR="00BE63F1" w:rsidRPr="00711ECC" w:rsidRDefault="00BE63F1" w:rsidP="00EA6E1D">
      <w:pPr>
        <w:ind w:firstLine="709"/>
        <w:rPr>
          <w:rFonts w:ascii="Times New Roman" w:hAnsi="Times New Roman"/>
          <w:sz w:val="12"/>
          <w:szCs w:val="12"/>
          <w:lang w:eastAsia="ru-RU"/>
        </w:rPr>
      </w:pPr>
    </w:p>
    <w:p w:rsidR="00BE63F1" w:rsidRPr="00B115E3" w:rsidRDefault="00BE63F1" w:rsidP="000156CF">
      <w:pPr>
        <w:pStyle w:val="1c"/>
        <w:rPr>
          <w:rFonts w:ascii="Times New Roman" w:hAnsi="Times New Roman"/>
        </w:rPr>
      </w:pPr>
      <w:bookmarkStart w:id="12" w:name="_Toc152334663"/>
      <w:bookmarkStart w:id="13" w:name="_Toc156294569"/>
      <w:bookmarkStart w:id="14" w:name="_Toc156825291"/>
      <w:r w:rsidRPr="00E11160">
        <w:rPr>
          <w:rFonts w:ascii="Times New Roman" w:hAnsi="Times New Roman"/>
        </w:rPr>
        <w:t xml:space="preserve">2. Структура и содержание </w:t>
      </w:r>
      <w:bookmarkEnd w:id="12"/>
      <w:r>
        <w:rPr>
          <w:rFonts w:ascii="Times New Roman" w:hAnsi="Times New Roman"/>
        </w:rPr>
        <w:t>ДИСЦИПЛИНЫ</w:t>
      </w:r>
      <w:bookmarkEnd w:id="13"/>
      <w:bookmarkEnd w:id="14"/>
    </w:p>
    <w:p w:rsidR="00BE63F1" w:rsidRPr="00E11160" w:rsidRDefault="00BE63F1" w:rsidP="000156CF">
      <w:pPr>
        <w:pStyle w:val="112"/>
        <w:rPr>
          <w:rFonts w:ascii="Times New Roman" w:hAnsi="Times New Roman"/>
        </w:rPr>
      </w:pPr>
      <w:bookmarkStart w:id="15" w:name="_Toc152334664"/>
      <w:bookmarkStart w:id="16" w:name="_Toc156294570"/>
      <w:bookmarkStart w:id="17" w:name="_Toc156825292"/>
      <w:r w:rsidRPr="00E11160">
        <w:rPr>
          <w:rFonts w:ascii="Times New Roman" w:hAnsi="Times New Roman"/>
        </w:rPr>
        <w:t xml:space="preserve">2.1. Трудоемкость освоения </w:t>
      </w:r>
      <w:bookmarkEnd w:id="15"/>
      <w:r>
        <w:rPr>
          <w:rFonts w:ascii="Times New Roman" w:hAnsi="Times New Roman"/>
        </w:rPr>
        <w:t>дисциплины</w:t>
      </w:r>
      <w:bookmarkEnd w:id="16"/>
      <w:bookmarkEnd w:id="17"/>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6526"/>
        <w:gridCol w:w="1159"/>
        <w:gridCol w:w="2327"/>
      </w:tblGrid>
      <w:tr w:rsidR="00BE63F1" w:rsidRPr="00DF0B3A" w:rsidTr="00B46EE6">
        <w:trPr>
          <w:trHeight w:val="23"/>
        </w:trPr>
        <w:tc>
          <w:tcPr>
            <w:tcW w:w="3259" w:type="pct"/>
            <w:vAlign w:val="center"/>
          </w:tcPr>
          <w:p w:rsidR="00BE63F1" w:rsidRPr="00DF0B3A" w:rsidRDefault="00BE63F1" w:rsidP="00AB61E8">
            <w:pPr>
              <w:jc w:val="center"/>
              <w:rPr>
                <w:rFonts w:ascii="Times New Roman" w:hAnsi="Times New Roman"/>
                <w:b/>
                <w:sz w:val="24"/>
              </w:rPr>
            </w:pPr>
            <w:bookmarkStart w:id="18" w:name="_Hlk152333186"/>
            <w:r w:rsidRPr="00DF0B3A">
              <w:rPr>
                <w:rFonts w:ascii="Times New Roman" w:hAnsi="Times New Roman"/>
                <w:b/>
                <w:sz w:val="24"/>
              </w:rPr>
              <w:t>Наименование составных частей дисциплины</w:t>
            </w:r>
          </w:p>
        </w:tc>
        <w:tc>
          <w:tcPr>
            <w:tcW w:w="579" w:type="pct"/>
            <w:vAlign w:val="center"/>
          </w:tcPr>
          <w:p w:rsidR="00BE63F1" w:rsidRPr="00DF0B3A" w:rsidRDefault="00BE63F1" w:rsidP="00AB61E8">
            <w:pPr>
              <w:jc w:val="center"/>
              <w:rPr>
                <w:rFonts w:ascii="Times New Roman" w:hAnsi="Times New Roman"/>
                <w:b/>
                <w:iCs/>
                <w:sz w:val="24"/>
              </w:rPr>
            </w:pPr>
            <w:r w:rsidRPr="00DF0B3A">
              <w:rPr>
                <w:rFonts w:ascii="Times New Roman" w:hAnsi="Times New Roman"/>
                <w:b/>
                <w:iCs/>
                <w:sz w:val="24"/>
              </w:rPr>
              <w:t>Объем в часах</w:t>
            </w:r>
          </w:p>
        </w:tc>
        <w:tc>
          <w:tcPr>
            <w:tcW w:w="1162" w:type="pct"/>
          </w:tcPr>
          <w:p w:rsidR="00BE63F1" w:rsidRPr="00DF0B3A" w:rsidRDefault="00BE63F1" w:rsidP="00AB61E8">
            <w:pPr>
              <w:jc w:val="center"/>
              <w:rPr>
                <w:rFonts w:ascii="Times New Roman" w:hAnsi="Times New Roman"/>
                <w:b/>
                <w:iCs/>
                <w:sz w:val="24"/>
              </w:rPr>
            </w:pPr>
            <w:r w:rsidRPr="00DF0B3A">
              <w:rPr>
                <w:rFonts w:ascii="Times New Roman" w:hAnsi="Times New Roman"/>
                <w:b/>
                <w:sz w:val="24"/>
              </w:rPr>
              <w:t>В т.ч. в форме практ. подготовки</w:t>
            </w:r>
          </w:p>
        </w:tc>
      </w:tr>
      <w:tr w:rsidR="00BE63F1" w:rsidRPr="00DF0B3A" w:rsidTr="00B46EE6">
        <w:trPr>
          <w:trHeight w:val="23"/>
        </w:trPr>
        <w:tc>
          <w:tcPr>
            <w:tcW w:w="3259" w:type="pct"/>
            <w:vAlign w:val="center"/>
          </w:tcPr>
          <w:p w:rsidR="00BE63F1" w:rsidRPr="00DF0B3A" w:rsidRDefault="00BE63F1" w:rsidP="00E17BEA">
            <w:pPr>
              <w:jc w:val="both"/>
              <w:rPr>
                <w:rFonts w:ascii="Times New Roman" w:hAnsi="Times New Roman"/>
                <w:bCs/>
                <w:sz w:val="24"/>
                <w:szCs w:val="24"/>
              </w:rPr>
            </w:pPr>
            <w:r w:rsidRPr="00DF0B3A">
              <w:rPr>
                <w:rFonts w:ascii="Times New Roman" w:hAnsi="Times New Roman"/>
                <w:bCs/>
                <w:sz w:val="24"/>
                <w:szCs w:val="24"/>
              </w:rPr>
              <w:t>Учебные занятия</w:t>
            </w:r>
            <w:r>
              <w:t xml:space="preserve">, </w:t>
            </w:r>
            <w:r w:rsidRPr="00E17BEA">
              <w:rPr>
                <w:rFonts w:ascii="Times New Roman" w:hAnsi="Times New Roman"/>
                <w:sz w:val="24"/>
                <w:szCs w:val="24"/>
              </w:rPr>
              <w:t>из них:</w:t>
            </w:r>
          </w:p>
        </w:tc>
        <w:tc>
          <w:tcPr>
            <w:tcW w:w="579" w:type="pct"/>
            <w:vAlign w:val="center"/>
          </w:tcPr>
          <w:p w:rsidR="00BE63F1" w:rsidRPr="00DF0B3A" w:rsidRDefault="00BE63F1" w:rsidP="00EE1773">
            <w:pPr>
              <w:jc w:val="center"/>
              <w:rPr>
                <w:rFonts w:ascii="Times New Roman" w:hAnsi="Times New Roman"/>
                <w:bCs/>
                <w:sz w:val="24"/>
                <w:szCs w:val="24"/>
              </w:rPr>
            </w:pPr>
            <w:r>
              <w:rPr>
                <w:rFonts w:ascii="Times New Roman" w:hAnsi="Times New Roman"/>
                <w:bCs/>
                <w:sz w:val="24"/>
                <w:szCs w:val="24"/>
              </w:rPr>
              <w:t>32</w:t>
            </w:r>
          </w:p>
        </w:tc>
        <w:tc>
          <w:tcPr>
            <w:tcW w:w="1162" w:type="pct"/>
            <w:vAlign w:val="center"/>
          </w:tcPr>
          <w:p w:rsidR="00BE63F1" w:rsidRPr="00DF0B3A" w:rsidRDefault="00BE63F1" w:rsidP="00EE1773">
            <w:pPr>
              <w:jc w:val="center"/>
              <w:rPr>
                <w:rFonts w:ascii="Times New Roman" w:hAnsi="Times New Roman"/>
                <w:bCs/>
                <w:sz w:val="24"/>
                <w:szCs w:val="24"/>
              </w:rPr>
            </w:pPr>
          </w:p>
        </w:tc>
      </w:tr>
      <w:tr w:rsidR="00BE63F1" w:rsidRPr="00DF0B3A" w:rsidTr="00B46EE6">
        <w:trPr>
          <w:trHeight w:val="23"/>
        </w:trPr>
        <w:tc>
          <w:tcPr>
            <w:tcW w:w="3259" w:type="pct"/>
            <w:vAlign w:val="center"/>
          </w:tcPr>
          <w:p w:rsidR="00BE63F1" w:rsidRPr="00DF0B3A" w:rsidRDefault="00BE63F1" w:rsidP="00AB61E8">
            <w:pPr>
              <w:jc w:val="both"/>
              <w:rPr>
                <w:rFonts w:ascii="Times New Roman" w:hAnsi="Times New Roman"/>
                <w:bCs/>
                <w:sz w:val="24"/>
                <w:szCs w:val="24"/>
              </w:rPr>
            </w:pPr>
            <w:r>
              <w:rPr>
                <w:rFonts w:ascii="Times New Roman" w:hAnsi="Times New Roman"/>
                <w:bCs/>
                <w:sz w:val="24"/>
                <w:szCs w:val="24"/>
              </w:rPr>
              <w:t xml:space="preserve">теоретические </w:t>
            </w:r>
          </w:p>
        </w:tc>
        <w:tc>
          <w:tcPr>
            <w:tcW w:w="579" w:type="pct"/>
            <w:vAlign w:val="center"/>
          </w:tcPr>
          <w:p w:rsidR="00BE63F1" w:rsidRDefault="00BE63F1" w:rsidP="00EE1773">
            <w:pPr>
              <w:jc w:val="center"/>
              <w:rPr>
                <w:rFonts w:ascii="Times New Roman" w:hAnsi="Times New Roman"/>
                <w:bCs/>
                <w:sz w:val="24"/>
                <w:szCs w:val="24"/>
              </w:rPr>
            </w:pPr>
            <w:r>
              <w:rPr>
                <w:rFonts w:ascii="Times New Roman" w:hAnsi="Times New Roman"/>
                <w:bCs/>
                <w:sz w:val="24"/>
                <w:szCs w:val="24"/>
              </w:rPr>
              <w:t>16</w:t>
            </w:r>
          </w:p>
        </w:tc>
        <w:tc>
          <w:tcPr>
            <w:tcW w:w="1162" w:type="pct"/>
            <w:vAlign w:val="center"/>
          </w:tcPr>
          <w:p w:rsidR="00BE63F1" w:rsidRDefault="00BE63F1" w:rsidP="00EE1773">
            <w:pPr>
              <w:jc w:val="center"/>
              <w:rPr>
                <w:rFonts w:ascii="Times New Roman" w:hAnsi="Times New Roman"/>
                <w:bCs/>
                <w:sz w:val="24"/>
                <w:szCs w:val="24"/>
              </w:rPr>
            </w:pPr>
          </w:p>
        </w:tc>
      </w:tr>
      <w:tr w:rsidR="00BE63F1" w:rsidRPr="00DF0B3A" w:rsidTr="00B46EE6">
        <w:trPr>
          <w:trHeight w:val="23"/>
        </w:trPr>
        <w:tc>
          <w:tcPr>
            <w:tcW w:w="3259" w:type="pct"/>
            <w:vAlign w:val="center"/>
          </w:tcPr>
          <w:p w:rsidR="00BE63F1" w:rsidRPr="00DF0B3A" w:rsidRDefault="00BE63F1" w:rsidP="00AB61E8">
            <w:pPr>
              <w:jc w:val="both"/>
              <w:rPr>
                <w:rFonts w:ascii="Times New Roman" w:hAnsi="Times New Roman"/>
                <w:bCs/>
                <w:sz w:val="24"/>
                <w:szCs w:val="24"/>
              </w:rPr>
            </w:pPr>
            <w:r>
              <w:rPr>
                <w:rFonts w:ascii="Times New Roman" w:hAnsi="Times New Roman"/>
                <w:bCs/>
                <w:sz w:val="24"/>
                <w:szCs w:val="24"/>
              </w:rPr>
              <w:t>практические</w:t>
            </w:r>
          </w:p>
        </w:tc>
        <w:tc>
          <w:tcPr>
            <w:tcW w:w="579" w:type="pct"/>
            <w:vAlign w:val="center"/>
          </w:tcPr>
          <w:p w:rsidR="00BE63F1" w:rsidRDefault="00BE63F1" w:rsidP="00EE1773">
            <w:pPr>
              <w:jc w:val="center"/>
              <w:rPr>
                <w:rFonts w:ascii="Times New Roman" w:hAnsi="Times New Roman"/>
                <w:bCs/>
                <w:sz w:val="24"/>
                <w:szCs w:val="24"/>
              </w:rPr>
            </w:pPr>
          </w:p>
        </w:tc>
        <w:tc>
          <w:tcPr>
            <w:tcW w:w="1162" w:type="pct"/>
            <w:vAlign w:val="center"/>
          </w:tcPr>
          <w:p w:rsidR="00BE63F1" w:rsidRDefault="00BE63F1" w:rsidP="00EE1773">
            <w:pPr>
              <w:jc w:val="center"/>
              <w:rPr>
                <w:rFonts w:ascii="Times New Roman" w:hAnsi="Times New Roman"/>
                <w:bCs/>
                <w:sz w:val="24"/>
                <w:szCs w:val="24"/>
              </w:rPr>
            </w:pPr>
            <w:r>
              <w:rPr>
                <w:rFonts w:ascii="Times New Roman" w:hAnsi="Times New Roman"/>
                <w:bCs/>
                <w:sz w:val="24"/>
                <w:szCs w:val="24"/>
              </w:rPr>
              <w:t>16</w:t>
            </w:r>
          </w:p>
        </w:tc>
      </w:tr>
      <w:tr w:rsidR="00BE63F1" w:rsidRPr="00DF0B3A" w:rsidTr="00B46EE6">
        <w:trPr>
          <w:trHeight w:val="23"/>
        </w:trPr>
        <w:tc>
          <w:tcPr>
            <w:tcW w:w="3259" w:type="pct"/>
            <w:vAlign w:val="center"/>
          </w:tcPr>
          <w:p w:rsidR="00BE63F1" w:rsidRPr="00DF0B3A" w:rsidRDefault="00BE63F1" w:rsidP="00AB61E8">
            <w:pPr>
              <w:jc w:val="both"/>
              <w:rPr>
                <w:rFonts w:ascii="Times New Roman" w:hAnsi="Times New Roman"/>
                <w:bCs/>
                <w:sz w:val="24"/>
                <w:szCs w:val="24"/>
              </w:rPr>
            </w:pPr>
            <w:r w:rsidRPr="00DF0B3A">
              <w:rPr>
                <w:rFonts w:ascii="Times New Roman" w:hAnsi="Times New Roman"/>
                <w:bCs/>
                <w:sz w:val="24"/>
                <w:szCs w:val="24"/>
              </w:rPr>
              <w:t>Самостоятельная работа</w:t>
            </w:r>
          </w:p>
        </w:tc>
        <w:tc>
          <w:tcPr>
            <w:tcW w:w="579" w:type="pct"/>
            <w:vAlign w:val="center"/>
          </w:tcPr>
          <w:p w:rsidR="00BE63F1" w:rsidRPr="00DF0B3A" w:rsidRDefault="00BE63F1" w:rsidP="00EE1773">
            <w:pPr>
              <w:jc w:val="center"/>
              <w:rPr>
                <w:rFonts w:ascii="Times New Roman" w:hAnsi="Times New Roman"/>
                <w:bCs/>
                <w:sz w:val="24"/>
                <w:szCs w:val="24"/>
              </w:rPr>
            </w:pPr>
            <w:r>
              <w:rPr>
                <w:rFonts w:ascii="Times New Roman" w:hAnsi="Times New Roman"/>
                <w:bCs/>
                <w:sz w:val="24"/>
                <w:szCs w:val="24"/>
              </w:rPr>
              <w:t>2</w:t>
            </w:r>
          </w:p>
        </w:tc>
        <w:tc>
          <w:tcPr>
            <w:tcW w:w="1162" w:type="pct"/>
            <w:vAlign w:val="center"/>
          </w:tcPr>
          <w:p w:rsidR="00BE63F1" w:rsidRPr="00DF0B3A" w:rsidRDefault="00BE63F1" w:rsidP="00EE1773">
            <w:pPr>
              <w:jc w:val="center"/>
              <w:rPr>
                <w:rFonts w:ascii="Times New Roman" w:hAnsi="Times New Roman"/>
                <w:bCs/>
                <w:sz w:val="24"/>
                <w:szCs w:val="24"/>
              </w:rPr>
            </w:pPr>
            <w:r w:rsidRPr="00DF0B3A">
              <w:rPr>
                <w:rFonts w:ascii="Times New Roman" w:hAnsi="Times New Roman"/>
                <w:bCs/>
                <w:sz w:val="24"/>
                <w:szCs w:val="24"/>
              </w:rPr>
              <w:t>-</w:t>
            </w:r>
          </w:p>
        </w:tc>
      </w:tr>
      <w:tr w:rsidR="00BE63F1" w:rsidRPr="00DF0B3A" w:rsidTr="00B46EE6">
        <w:trPr>
          <w:trHeight w:val="23"/>
        </w:trPr>
        <w:tc>
          <w:tcPr>
            <w:tcW w:w="3259" w:type="pct"/>
            <w:vAlign w:val="center"/>
          </w:tcPr>
          <w:p w:rsidR="00BE63F1" w:rsidRPr="00DF0B3A" w:rsidRDefault="00BE63F1" w:rsidP="00AB61E8">
            <w:pPr>
              <w:jc w:val="both"/>
              <w:rPr>
                <w:rFonts w:ascii="Times New Roman" w:hAnsi="Times New Roman"/>
                <w:bCs/>
                <w:sz w:val="24"/>
                <w:szCs w:val="24"/>
              </w:rPr>
            </w:pPr>
            <w:r w:rsidRPr="00DF0B3A">
              <w:rPr>
                <w:rFonts w:ascii="Times New Roman" w:hAnsi="Times New Roman"/>
                <w:bCs/>
                <w:sz w:val="24"/>
                <w:szCs w:val="24"/>
              </w:rPr>
              <w:t xml:space="preserve">Промежуточная аттестация в </w:t>
            </w:r>
            <w:r w:rsidRPr="0070382D">
              <w:rPr>
                <w:rFonts w:ascii="Times New Roman" w:hAnsi="Times New Roman"/>
                <w:bCs/>
                <w:iCs/>
                <w:sz w:val="24"/>
                <w:szCs w:val="24"/>
              </w:rPr>
              <w:t>форме  дифф.зачета</w:t>
            </w:r>
          </w:p>
        </w:tc>
        <w:tc>
          <w:tcPr>
            <w:tcW w:w="579" w:type="pct"/>
            <w:vAlign w:val="center"/>
          </w:tcPr>
          <w:p w:rsidR="00BE63F1" w:rsidRPr="00DF0B3A" w:rsidRDefault="00BE63F1" w:rsidP="00EE1773">
            <w:pPr>
              <w:jc w:val="center"/>
              <w:rPr>
                <w:rFonts w:ascii="Times New Roman" w:hAnsi="Times New Roman"/>
                <w:bCs/>
                <w:sz w:val="24"/>
                <w:szCs w:val="24"/>
              </w:rPr>
            </w:pPr>
            <w:r>
              <w:rPr>
                <w:rFonts w:ascii="Times New Roman" w:hAnsi="Times New Roman"/>
                <w:bCs/>
                <w:sz w:val="24"/>
                <w:szCs w:val="24"/>
              </w:rPr>
              <w:t>2</w:t>
            </w:r>
          </w:p>
        </w:tc>
        <w:tc>
          <w:tcPr>
            <w:tcW w:w="1162" w:type="pct"/>
            <w:vAlign w:val="center"/>
          </w:tcPr>
          <w:p w:rsidR="00BE63F1" w:rsidRPr="00DF0B3A" w:rsidRDefault="00BE63F1" w:rsidP="00EE1773">
            <w:pPr>
              <w:jc w:val="center"/>
              <w:rPr>
                <w:rFonts w:ascii="Times New Roman" w:hAnsi="Times New Roman"/>
                <w:bCs/>
                <w:sz w:val="24"/>
                <w:szCs w:val="24"/>
              </w:rPr>
            </w:pPr>
          </w:p>
        </w:tc>
      </w:tr>
      <w:tr w:rsidR="00BE63F1" w:rsidRPr="00DF0B3A" w:rsidTr="00B46EE6">
        <w:trPr>
          <w:trHeight w:val="23"/>
        </w:trPr>
        <w:tc>
          <w:tcPr>
            <w:tcW w:w="3259" w:type="pct"/>
            <w:vAlign w:val="center"/>
          </w:tcPr>
          <w:p w:rsidR="00BE63F1" w:rsidRPr="00DF0B3A" w:rsidRDefault="00BE63F1" w:rsidP="00AB61E8">
            <w:pPr>
              <w:jc w:val="both"/>
              <w:rPr>
                <w:rFonts w:ascii="Times New Roman" w:hAnsi="Times New Roman"/>
                <w:bCs/>
                <w:sz w:val="24"/>
                <w:szCs w:val="24"/>
              </w:rPr>
            </w:pPr>
            <w:r w:rsidRPr="00DF0B3A">
              <w:rPr>
                <w:rFonts w:ascii="Times New Roman" w:hAnsi="Times New Roman"/>
                <w:bCs/>
                <w:sz w:val="24"/>
                <w:szCs w:val="24"/>
              </w:rPr>
              <w:t>Всего</w:t>
            </w:r>
          </w:p>
        </w:tc>
        <w:tc>
          <w:tcPr>
            <w:tcW w:w="579" w:type="pct"/>
            <w:vAlign w:val="center"/>
          </w:tcPr>
          <w:p w:rsidR="00BE63F1" w:rsidRPr="00DF0B3A" w:rsidRDefault="00BE63F1" w:rsidP="00EE1773">
            <w:pPr>
              <w:jc w:val="center"/>
              <w:rPr>
                <w:rFonts w:ascii="Times New Roman" w:hAnsi="Times New Roman"/>
                <w:b/>
                <w:sz w:val="24"/>
                <w:szCs w:val="24"/>
              </w:rPr>
            </w:pPr>
            <w:r>
              <w:rPr>
                <w:rFonts w:ascii="Times New Roman" w:hAnsi="Times New Roman"/>
                <w:b/>
                <w:sz w:val="24"/>
                <w:szCs w:val="24"/>
              </w:rPr>
              <w:t>36</w:t>
            </w:r>
          </w:p>
        </w:tc>
        <w:tc>
          <w:tcPr>
            <w:tcW w:w="1162" w:type="pct"/>
            <w:vAlign w:val="center"/>
          </w:tcPr>
          <w:p w:rsidR="00BE63F1" w:rsidRPr="00DF0B3A" w:rsidRDefault="00BE63F1" w:rsidP="00EE1773">
            <w:pPr>
              <w:jc w:val="center"/>
              <w:rPr>
                <w:rFonts w:ascii="Times New Roman" w:hAnsi="Times New Roman"/>
                <w:b/>
                <w:sz w:val="24"/>
                <w:szCs w:val="24"/>
              </w:rPr>
            </w:pPr>
            <w:r>
              <w:rPr>
                <w:rFonts w:ascii="Times New Roman" w:hAnsi="Times New Roman"/>
                <w:b/>
                <w:sz w:val="24"/>
                <w:szCs w:val="24"/>
              </w:rPr>
              <w:t>16</w:t>
            </w:r>
          </w:p>
        </w:tc>
      </w:tr>
    </w:tbl>
    <w:p w:rsidR="00BE63F1" w:rsidRDefault="00BE63F1" w:rsidP="00ED2B5F">
      <w:pPr>
        <w:pStyle w:val="112"/>
        <w:ind w:firstLine="0"/>
        <w:rPr>
          <w:rFonts w:ascii="Times New Roman" w:hAnsi="Times New Roman"/>
        </w:rPr>
        <w:sectPr w:rsidR="00BE63F1" w:rsidSect="001604E7">
          <w:headerReference w:type="even" r:id="rId9"/>
          <w:pgSz w:w="11906" w:h="16838"/>
          <w:pgMar w:top="1134" w:right="567" w:bottom="1134" w:left="1701" w:header="709" w:footer="709" w:gutter="0"/>
          <w:cols w:space="708"/>
          <w:docGrid w:linePitch="360"/>
        </w:sectPr>
      </w:pPr>
      <w:bookmarkStart w:id="19" w:name="_Toc150695626"/>
      <w:bookmarkStart w:id="20" w:name="_Toc156294571"/>
      <w:bookmarkEnd w:id="18"/>
    </w:p>
    <w:p w:rsidR="00BE63F1" w:rsidRPr="004D3453" w:rsidRDefault="00BE63F1" w:rsidP="004D3453">
      <w:pPr>
        <w:pStyle w:val="112"/>
        <w:rPr>
          <w:rFonts w:ascii="Times New Roman" w:hAnsi="Times New Roman"/>
        </w:rPr>
      </w:pPr>
      <w:bookmarkStart w:id="21" w:name="_Toc156825293"/>
      <w:r w:rsidRPr="00782EFC">
        <w:t>2.</w:t>
      </w:r>
      <w:r>
        <w:t>2</w:t>
      </w:r>
      <w:r w:rsidRPr="00782EFC">
        <w:t>. </w:t>
      </w:r>
      <w:r>
        <w:t>С</w:t>
      </w:r>
      <w:r w:rsidRPr="00782EFC">
        <w:t xml:space="preserve">одержание </w:t>
      </w:r>
      <w:r>
        <w:t xml:space="preserve">дисциплины  СГ.06 Основы финансовой грамотности </w:t>
      </w:r>
      <w:bookmarkEnd w:id="19"/>
      <w:bookmarkEnd w:id="20"/>
      <w:bookmarkEnd w:id="21"/>
    </w:p>
    <w:tbl>
      <w:tblPr>
        <w:tblpPr w:leftFromText="180" w:rightFromText="180" w:vertAnchor="text" w:tblpY="1"/>
        <w:tblOverlap w:val="neve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86"/>
        <w:gridCol w:w="9068"/>
        <w:gridCol w:w="1858"/>
        <w:gridCol w:w="1842"/>
      </w:tblGrid>
      <w:tr w:rsidR="00BE63F1" w:rsidTr="00856436">
        <w:trPr>
          <w:trHeight w:val="20"/>
        </w:trPr>
        <w:tc>
          <w:tcPr>
            <w:tcW w:w="842" w:type="pct"/>
            <w:vAlign w:val="center"/>
          </w:tcPr>
          <w:p w:rsidR="00BE63F1" w:rsidRDefault="00BE63F1" w:rsidP="00856436">
            <w:pPr>
              <w:suppressAutoHyphens/>
              <w:jc w:val="center"/>
              <w:rPr>
                <w:rFonts w:ascii="Times New Roman" w:hAnsi="Times New Roman"/>
                <w:b/>
                <w:bCs/>
              </w:rPr>
            </w:pPr>
            <w:r>
              <w:rPr>
                <w:rFonts w:ascii="Times New Roman" w:hAnsi="Times New Roman"/>
                <w:b/>
                <w:bCs/>
              </w:rPr>
              <w:t>Наименование разделов и тем</w:t>
            </w:r>
          </w:p>
        </w:tc>
        <w:tc>
          <w:tcPr>
            <w:tcW w:w="2953" w:type="pct"/>
            <w:vAlign w:val="center"/>
          </w:tcPr>
          <w:p w:rsidR="00BE63F1" w:rsidRDefault="00BE63F1" w:rsidP="00856436">
            <w:pPr>
              <w:suppressAutoHyphens/>
              <w:jc w:val="center"/>
              <w:rPr>
                <w:rFonts w:ascii="Times New Roman" w:hAnsi="Times New Roman"/>
                <w:b/>
                <w:bCs/>
              </w:rPr>
            </w:pPr>
            <w:r>
              <w:rPr>
                <w:rFonts w:ascii="Times New Roman" w:hAnsi="Times New Roman"/>
                <w:b/>
                <w:bCs/>
              </w:rPr>
              <w:t>Содержание учебного материала и формы организации деятельности обучающихся</w:t>
            </w:r>
          </w:p>
        </w:tc>
        <w:tc>
          <w:tcPr>
            <w:tcW w:w="605" w:type="pct"/>
            <w:vAlign w:val="center"/>
          </w:tcPr>
          <w:p w:rsidR="00BE63F1" w:rsidRDefault="00BE63F1" w:rsidP="00856436">
            <w:pPr>
              <w:suppressAutoHyphens/>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600" w:type="pct"/>
            <w:vAlign w:val="center"/>
          </w:tcPr>
          <w:p w:rsidR="00BE63F1" w:rsidRDefault="00BE63F1" w:rsidP="00856436">
            <w:pPr>
              <w:suppressAutoHyphens/>
              <w:jc w:val="center"/>
              <w:rPr>
                <w:rFonts w:ascii="Times New Roman" w:hAnsi="Times New Roman"/>
                <w:b/>
                <w:bCs/>
              </w:rPr>
            </w:pPr>
            <w:r>
              <w:rPr>
                <w:rFonts w:ascii="Times New Roman" w:hAnsi="Times New Roman"/>
                <w:b/>
                <w:bCs/>
              </w:rPr>
              <w:t>Коды компетенций и личностных результатов, формированию которых способствует элемент программы</w:t>
            </w:r>
          </w:p>
        </w:tc>
      </w:tr>
      <w:tr w:rsidR="00BE63F1" w:rsidTr="00856436">
        <w:trPr>
          <w:trHeight w:val="20"/>
        </w:trPr>
        <w:tc>
          <w:tcPr>
            <w:tcW w:w="842" w:type="pct"/>
          </w:tcPr>
          <w:p w:rsidR="00BE63F1" w:rsidRPr="004D3453" w:rsidRDefault="00BE63F1" w:rsidP="00856436">
            <w:pPr>
              <w:jc w:val="center"/>
              <w:rPr>
                <w:rFonts w:ascii="Times New Roman" w:hAnsi="Times New Roman"/>
                <w:b/>
                <w:bCs/>
                <w:iCs/>
              </w:rPr>
            </w:pPr>
            <w:r w:rsidRPr="004D3453">
              <w:rPr>
                <w:rFonts w:ascii="Times New Roman" w:hAnsi="Times New Roman"/>
                <w:b/>
                <w:bCs/>
                <w:iCs/>
              </w:rPr>
              <w:t>1</w:t>
            </w:r>
          </w:p>
        </w:tc>
        <w:tc>
          <w:tcPr>
            <w:tcW w:w="2953" w:type="pct"/>
          </w:tcPr>
          <w:p w:rsidR="00BE63F1" w:rsidRPr="004D3453" w:rsidRDefault="00BE63F1" w:rsidP="00856436">
            <w:pPr>
              <w:jc w:val="center"/>
              <w:rPr>
                <w:rFonts w:ascii="Times New Roman" w:hAnsi="Times New Roman"/>
                <w:b/>
                <w:bCs/>
                <w:iCs/>
              </w:rPr>
            </w:pPr>
            <w:r w:rsidRPr="004D3453">
              <w:rPr>
                <w:rFonts w:ascii="Times New Roman" w:hAnsi="Times New Roman"/>
                <w:b/>
                <w:bCs/>
                <w:iCs/>
              </w:rPr>
              <w:t>2</w:t>
            </w:r>
          </w:p>
        </w:tc>
        <w:tc>
          <w:tcPr>
            <w:tcW w:w="605" w:type="pct"/>
          </w:tcPr>
          <w:p w:rsidR="00BE63F1" w:rsidRPr="004D3453" w:rsidRDefault="00BE63F1" w:rsidP="00856436">
            <w:pPr>
              <w:jc w:val="center"/>
              <w:rPr>
                <w:rFonts w:ascii="Times New Roman" w:hAnsi="Times New Roman"/>
                <w:b/>
                <w:bCs/>
                <w:iCs/>
              </w:rPr>
            </w:pPr>
            <w:r w:rsidRPr="004D3453">
              <w:rPr>
                <w:rFonts w:ascii="Times New Roman" w:hAnsi="Times New Roman"/>
                <w:b/>
                <w:bCs/>
                <w:iCs/>
              </w:rPr>
              <w:t>3</w:t>
            </w:r>
          </w:p>
        </w:tc>
        <w:tc>
          <w:tcPr>
            <w:tcW w:w="600" w:type="pct"/>
          </w:tcPr>
          <w:p w:rsidR="00BE63F1" w:rsidRPr="004D3453" w:rsidRDefault="00BE63F1" w:rsidP="00856436">
            <w:pPr>
              <w:jc w:val="center"/>
              <w:rPr>
                <w:rFonts w:ascii="Times New Roman" w:hAnsi="Times New Roman"/>
                <w:b/>
                <w:bCs/>
                <w:iCs/>
              </w:rPr>
            </w:pPr>
            <w:r w:rsidRPr="004D3453">
              <w:rPr>
                <w:rFonts w:ascii="Times New Roman" w:hAnsi="Times New Roman"/>
                <w:b/>
                <w:bCs/>
                <w:iCs/>
              </w:rPr>
              <w:t>4</w:t>
            </w:r>
          </w:p>
        </w:tc>
      </w:tr>
      <w:tr w:rsidR="00BE63F1" w:rsidTr="00856436">
        <w:trPr>
          <w:trHeight w:val="20"/>
        </w:trPr>
        <w:tc>
          <w:tcPr>
            <w:tcW w:w="3795" w:type="pct"/>
            <w:gridSpan w:val="2"/>
          </w:tcPr>
          <w:p w:rsidR="00BE63F1" w:rsidRDefault="00BE63F1" w:rsidP="00856436">
            <w:pPr>
              <w:rPr>
                <w:rFonts w:ascii="Times New Roman" w:hAnsi="Times New Roman"/>
                <w:b/>
                <w:bCs/>
                <w:sz w:val="24"/>
                <w:szCs w:val="24"/>
              </w:rPr>
            </w:pPr>
            <w:r>
              <w:rPr>
                <w:rFonts w:ascii="Times New Roman" w:hAnsi="Times New Roman"/>
                <w:b/>
                <w:bCs/>
                <w:sz w:val="24"/>
                <w:szCs w:val="24"/>
              </w:rPr>
              <w:t>Раздел 1. Личное финансовое планирование</w:t>
            </w:r>
          </w:p>
        </w:tc>
        <w:tc>
          <w:tcPr>
            <w:tcW w:w="605" w:type="pct"/>
          </w:tcPr>
          <w:p w:rsidR="00BE63F1" w:rsidRPr="009503D8" w:rsidRDefault="00BE63F1" w:rsidP="00856436">
            <w:pPr>
              <w:jc w:val="center"/>
              <w:rPr>
                <w:rFonts w:ascii="Times New Roman" w:hAnsi="Times New Roman"/>
                <w:bCs/>
                <w:iCs/>
                <w:sz w:val="24"/>
                <w:szCs w:val="24"/>
              </w:rPr>
            </w:pPr>
            <w:r>
              <w:rPr>
                <w:rFonts w:ascii="Times New Roman" w:hAnsi="Times New Roman"/>
                <w:iCs/>
                <w:sz w:val="24"/>
                <w:szCs w:val="24"/>
              </w:rPr>
              <w:t>10</w:t>
            </w:r>
            <w:r w:rsidRPr="009503D8">
              <w:rPr>
                <w:rFonts w:ascii="Times New Roman" w:hAnsi="Times New Roman"/>
                <w:iCs/>
                <w:sz w:val="24"/>
                <w:szCs w:val="24"/>
              </w:rPr>
              <w:t>/</w:t>
            </w:r>
            <w:r>
              <w:rPr>
                <w:rFonts w:ascii="Times New Roman" w:hAnsi="Times New Roman"/>
                <w:iCs/>
                <w:sz w:val="24"/>
                <w:szCs w:val="24"/>
              </w:rPr>
              <w:t>4</w:t>
            </w:r>
          </w:p>
        </w:tc>
        <w:tc>
          <w:tcPr>
            <w:tcW w:w="600" w:type="pct"/>
          </w:tcPr>
          <w:p w:rsidR="00BE63F1" w:rsidRDefault="00BE63F1" w:rsidP="00856436">
            <w:pPr>
              <w:jc w:val="center"/>
              <w:rPr>
                <w:rFonts w:ascii="Times New Roman" w:hAnsi="Times New Roman"/>
                <w:bCs/>
                <w:i/>
                <w:iCs/>
                <w:sz w:val="24"/>
                <w:szCs w:val="24"/>
              </w:rPr>
            </w:pPr>
          </w:p>
        </w:tc>
      </w:tr>
      <w:tr w:rsidR="00BE63F1" w:rsidTr="00856436">
        <w:trPr>
          <w:trHeight w:val="231"/>
        </w:trPr>
        <w:tc>
          <w:tcPr>
            <w:tcW w:w="842" w:type="pct"/>
            <w:vMerge w:val="restart"/>
          </w:tcPr>
          <w:p w:rsidR="00BE63F1" w:rsidRDefault="00BE63F1" w:rsidP="00856436">
            <w:pPr>
              <w:widowControl w:val="0"/>
              <w:rPr>
                <w:rFonts w:ascii="Times New Roman" w:hAnsi="Times New Roman"/>
                <w:b/>
                <w:bCs/>
                <w:sz w:val="24"/>
                <w:szCs w:val="24"/>
              </w:rPr>
            </w:pPr>
            <w:r>
              <w:rPr>
                <w:rFonts w:ascii="Times New Roman" w:hAnsi="Times New Roman"/>
                <w:b/>
                <w:bCs/>
                <w:sz w:val="24"/>
                <w:szCs w:val="24"/>
              </w:rPr>
              <w:t>Тема 1.1.  Личный финансовый план</w:t>
            </w:r>
          </w:p>
        </w:tc>
        <w:tc>
          <w:tcPr>
            <w:tcW w:w="2953" w:type="pct"/>
          </w:tcPr>
          <w:p w:rsidR="00BE63F1" w:rsidRDefault="00BE63F1" w:rsidP="00856436">
            <w:pPr>
              <w:widowControl w:val="0"/>
              <w:rPr>
                <w:rFonts w:ascii="Times New Roman" w:hAnsi="Times New Roman"/>
                <w:b/>
                <w:bCs/>
                <w:i/>
                <w:sz w:val="24"/>
                <w:szCs w:val="24"/>
              </w:rPr>
            </w:pPr>
            <w:r>
              <w:rPr>
                <w:rFonts w:ascii="Times New Roman" w:hAnsi="Times New Roman"/>
                <w:b/>
                <w:bCs/>
                <w:sz w:val="24"/>
                <w:szCs w:val="24"/>
              </w:rPr>
              <w:t>Содержание учебного материала</w:t>
            </w:r>
          </w:p>
        </w:tc>
        <w:tc>
          <w:tcPr>
            <w:tcW w:w="605" w:type="pct"/>
            <w:vMerge w:val="restart"/>
            <w:vAlign w:val="center"/>
          </w:tcPr>
          <w:p w:rsidR="00BE63F1" w:rsidRPr="009503D8" w:rsidRDefault="00BE63F1" w:rsidP="00856436">
            <w:pPr>
              <w:widowControl w:val="0"/>
              <w:jc w:val="center"/>
              <w:rPr>
                <w:rFonts w:ascii="Times New Roman" w:hAnsi="Times New Roman"/>
                <w:iCs/>
                <w:sz w:val="24"/>
                <w:szCs w:val="24"/>
              </w:rPr>
            </w:pPr>
            <w:r>
              <w:rPr>
                <w:rFonts w:ascii="Times New Roman" w:hAnsi="Times New Roman"/>
                <w:iCs/>
                <w:sz w:val="24"/>
                <w:szCs w:val="24"/>
              </w:rPr>
              <w:t>2</w:t>
            </w:r>
          </w:p>
        </w:tc>
        <w:tc>
          <w:tcPr>
            <w:tcW w:w="600" w:type="pct"/>
            <w:vMerge w:val="restart"/>
          </w:tcPr>
          <w:p w:rsidR="00BE63F1" w:rsidRPr="004D3453" w:rsidRDefault="00BE63F1" w:rsidP="00856436">
            <w:pPr>
              <w:suppressAutoHyphens/>
              <w:jc w:val="center"/>
              <w:rPr>
                <w:rFonts w:ascii="Times New Roman" w:hAnsi="Times New Roman"/>
                <w:sz w:val="24"/>
                <w:szCs w:val="24"/>
              </w:rPr>
            </w:pPr>
            <w:r w:rsidRPr="004D3453">
              <w:rPr>
                <w:rFonts w:ascii="Times New Roman" w:hAnsi="Times New Roman"/>
                <w:sz w:val="24"/>
                <w:szCs w:val="24"/>
              </w:rPr>
              <w:t>ОК 01-05</w:t>
            </w:r>
          </w:p>
          <w:p w:rsidR="00BE63F1" w:rsidRPr="004D3453" w:rsidRDefault="00BE63F1" w:rsidP="00856436">
            <w:pPr>
              <w:suppressAutoHyphens/>
              <w:jc w:val="center"/>
              <w:rPr>
                <w:rFonts w:ascii="Times New Roman" w:hAnsi="Times New Roman"/>
                <w:sz w:val="24"/>
                <w:szCs w:val="24"/>
              </w:rPr>
            </w:pPr>
          </w:p>
          <w:p w:rsidR="00BE63F1" w:rsidRPr="004D3453" w:rsidRDefault="00BE63F1" w:rsidP="00856436">
            <w:pPr>
              <w:suppressAutoHyphens/>
              <w:jc w:val="center"/>
              <w:rPr>
                <w:rFonts w:ascii="Times New Roman" w:hAnsi="Times New Roman"/>
                <w:sz w:val="24"/>
                <w:szCs w:val="24"/>
              </w:rPr>
            </w:pPr>
          </w:p>
        </w:tc>
      </w:tr>
      <w:tr w:rsidR="00BE63F1" w:rsidTr="00856436">
        <w:trPr>
          <w:trHeight w:val="907"/>
        </w:trPr>
        <w:tc>
          <w:tcPr>
            <w:tcW w:w="842" w:type="pct"/>
            <w:vMerge/>
          </w:tcPr>
          <w:p w:rsidR="00BE63F1" w:rsidRDefault="00BE63F1" w:rsidP="00856436">
            <w:pPr>
              <w:widowControl w:val="0"/>
              <w:rPr>
                <w:rFonts w:ascii="Times New Roman" w:hAnsi="Times New Roman"/>
                <w:b/>
                <w:bCs/>
                <w:i/>
                <w:sz w:val="24"/>
                <w:szCs w:val="24"/>
              </w:rPr>
            </w:pPr>
          </w:p>
        </w:tc>
        <w:tc>
          <w:tcPr>
            <w:tcW w:w="2953" w:type="pct"/>
          </w:tcPr>
          <w:p w:rsidR="00BE63F1" w:rsidRDefault="00BE63F1" w:rsidP="00856436">
            <w:pPr>
              <w:widowControl w:val="0"/>
              <w:jc w:val="both"/>
              <w:rPr>
                <w:rFonts w:ascii="Times New Roman" w:hAnsi="Times New Roman"/>
                <w:sz w:val="24"/>
                <w:szCs w:val="24"/>
              </w:rPr>
            </w:pPr>
            <w:r>
              <w:rPr>
                <w:rFonts w:ascii="Times New Roman" w:hAnsi="Times New Roman"/>
                <w:bCs/>
                <w:sz w:val="24"/>
                <w:szCs w:val="24"/>
              </w:rPr>
              <w:t xml:space="preserve">1.  </w:t>
            </w:r>
            <w:r>
              <w:rPr>
                <w:rFonts w:ascii="Times New Roman" w:hAnsi="Times New Roman"/>
                <w:sz w:val="24"/>
                <w:szCs w:val="24"/>
              </w:rPr>
              <w:t xml:space="preserve">Человеческий капитал. Способы принятия финансовых решений. </w:t>
            </w:r>
          </w:p>
          <w:p w:rsidR="00BE63F1" w:rsidRDefault="00BE63F1" w:rsidP="00856436">
            <w:pPr>
              <w:widowControl w:val="0"/>
              <w:jc w:val="both"/>
              <w:rPr>
                <w:rFonts w:ascii="Times New Roman" w:hAnsi="Times New Roman"/>
                <w:sz w:val="24"/>
                <w:szCs w:val="24"/>
              </w:rPr>
            </w:pPr>
            <w:r>
              <w:rPr>
                <w:rFonts w:ascii="Times New Roman" w:hAnsi="Times New Roman"/>
                <w:sz w:val="24"/>
                <w:szCs w:val="24"/>
              </w:rPr>
              <w:t xml:space="preserve">2. Личный бюджет, его структура, способы составления и планирования. </w:t>
            </w:r>
          </w:p>
          <w:p w:rsidR="00BE63F1" w:rsidRDefault="00BE63F1" w:rsidP="00856436">
            <w:pPr>
              <w:widowControl w:val="0"/>
              <w:jc w:val="both"/>
              <w:rPr>
                <w:rFonts w:ascii="Times New Roman" w:hAnsi="Times New Roman"/>
                <w:b/>
                <w:bCs/>
                <w:sz w:val="24"/>
                <w:szCs w:val="24"/>
              </w:rPr>
            </w:pPr>
            <w:r>
              <w:rPr>
                <w:rFonts w:ascii="Times New Roman" w:hAnsi="Times New Roman"/>
                <w:sz w:val="24"/>
                <w:szCs w:val="24"/>
              </w:rPr>
              <w:t>3. Личный финансовый план: финансовые цели, стратегии и способы их достижения</w:t>
            </w:r>
          </w:p>
        </w:tc>
        <w:tc>
          <w:tcPr>
            <w:tcW w:w="605" w:type="pct"/>
            <w:vMerge/>
            <w:vAlign w:val="center"/>
          </w:tcPr>
          <w:p w:rsidR="00BE63F1" w:rsidRPr="009503D8" w:rsidRDefault="00BE63F1" w:rsidP="00856436">
            <w:pPr>
              <w:widowControl w:val="0"/>
              <w:jc w:val="center"/>
              <w:rPr>
                <w:rFonts w:ascii="Times New Roman" w:hAnsi="Times New Roman"/>
                <w:bCs/>
                <w:iCs/>
                <w:sz w:val="24"/>
                <w:szCs w:val="24"/>
              </w:rPr>
            </w:pPr>
          </w:p>
        </w:tc>
        <w:tc>
          <w:tcPr>
            <w:tcW w:w="600" w:type="pct"/>
            <w:vMerge/>
          </w:tcPr>
          <w:p w:rsidR="00BE63F1" w:rsidRPr="004D3453" w:rsidRDefault="00BE63F1" w:rsidP="00856436">
            <w:pPr>
              <w:jc w:val="center"/>
              <w:rPr>
                <w:rFonts w:ascii="Times New Roman" w:hAnsi="Times New Roman"/>
                <w:bCs/>
                <w:sz w:val="24"/>
                <w:szCs w:val="24"/>
              </w:rPr>
            </w:pPr>
          </w:p>
        </w:tc>
      </w:tr>
      <w:tr w:rsidR="00BE63F1" w:rsidTr="00856436">
        <w:trPr>
          <w:trHeight w:val="340"/>
        </w:trPr>
        <w:tc>
          <w:tcPr>
            <w:tcW w:w="842" w:type="pct"/>
            <w:vMerge w:val="restart"/>
          </w:tcPr>
          <w:p w:rsidR="00BE63F1" w:rsidRDefault="00BE63F1" w:rsidP="00856436">
            <w:pPr>
              <w:widowControl w:val="0"/>
              <w:rPr>
                <w:rFonts w:ascii="Times New Roman" w:hAnsi="Times New Roman"/>
                <w:b/>
                <w:bCs/>
                <w:sz w:val="24"/>
                <w:szCs w:val="24"/>
              </w:rPr>
            </w:pPr>
            <w:r>
              <w:rPr>
                <w:rFonts w:ascii="Times New Roman" w:hAnsi="Times New Roman"/>
                <w:b/>
                <w:bCs/>
                <w:sz w:val="24"/>
                <w:szCs w:val="24"/>
              </w:rPr>
              <w:t>Тема 1.2. Банковская система РФ</w:t>
            </w:r>
          </w:p>
        </w:tc>
        <w:tc>
          <w:tcPr>
            <w:tcW w:w="2953" w:type="pct"/>
          </w:tcPr>
          <w:p w:rsidR="00BE63F1" w:rsidRDefault="00BE63F1" w:rsidP="00856436">
            <w:pPr>
              <w:widowControl w:val="0"/>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05" w:type="pct"/>
            <w:vMerge w:val="restart"/>
            <w:vAlign w:val="center"/>
          </w:tcPr>
          <w:p w:rsidR="00BE63F1" w:rsidRPr="009503D8" w:rsidRDefault="00BE63F1" w:rsidP="00856436">
            <w:pPr>
              <w:widowControl w:val="0"/>
              <w:jc w:val="center"/>
              <w:rPr>
                <w:rFonts w:ascii="Times New Roman" w:hAnsi="Times New Roman"/>
                <w:iCs/>
                <w:sz w:val="24"/>
                <w:szCs w:val="24"/>
              </w:rPr>
            </w:pPr>
          </w:p>
          <w:p w:rsidR="00BE63F1" w:rsidRPr="009503D8" w:rsidRDefault="00BE63F1" w:rsidP="00856436">
            <w:pPr>
              <w:widowControl w:val="0"/>
              <w:jc w:val="center"/>
              <w:rPr>
                <w:rFonts w:ascii="Times New Roman" w:hAnsi="Times New Roman"/>
                <w:iCs/>
                <w:sz w:val="24"/>
                <w:szCs w:val="24"/>
              </w:rPr>
            </w:pPr>
          </w:p>
          <w:p w:rsidR="00BE63F1" w:rsidRPr="009503D8" w:rsidRDefault="00BE63F1" w:rsidP="00856436">
            <w:pPr>
              <w:widowControl w:val="0"/>
              <w:jc w:val="center"/>
              <w:rPr>
                <w:rFonts w:ascii="Times New Roman" w:hAnsi="Times New Roman"/>
                <w:iCs/>
                <w:sz w:val="24"/>
                <w:szCs w:val="24"/>
              </w:rPr>
            </w:pPr>
            <w:r>
              <w:rPr>
                <w:rFonts w:ascii="Times New Roman" w:hAnsi="Times New Roman"/>
                <w:iCs/>
                <w:sz w:val="24"/>
                <w:szCs w:val="24"/>
              </w:rPr>
              <w:t>2</w:t>
            </w:r>
          </w:p>
        </w:tc>
        <w:tc>
          <w:tcPr>
            <w:tcW w:w="600" w:type="pct"/>
            <w:vMerge w:val="restart"/>
          </w:tcPr>
          <w:p w:rsidR="00BE63F1" w:rsidRPr="004D3453" w:rsidRDefault="00BE63F1" w:rsidP="00856436">
            <w:pPr>
              <w:suppressAutoHyphens/>
              <w:jc w:val="center"/>
              <w:rPr>
                <w:rFonts w:ascii="Times New Roman" w:hAnsi="Times New Roman"/>
                <w:sz w:val="24"/>
                <w:szCs w:val="24"/>
              </w:rPr>
            </w:pPr>
            <w:r w:rsidRPr="004D3453">
              <w:rPr>
                <w:rFonts w:ascii="Times New Roman" w:hAnsi="Times New Roman"/>
                <w:sz w:val="24"/>
                <w:szCs w:val="24"/>
              </w:rPr>
              <w:t>ОК 01-05</w:t>
            </w:r>
          </w:p>
          <w:p w:rsidR="00BE63F1" w:rsidRPr="004D3453" w:rsidRDefault="00BE63F1" w:rsidP="00856436">
            <w:pPr>
              <w:suppressAutoHyphens/>
              <w:jc w:val="center"/>
              <w:rPr>
                <w:rFonts w:ascii="Times New Roman" w:hAnsi="Times New Roman"/>
                <w:sz w:val="24"/>
                <w:szCs w:val="24"/>
              </w:rPr>
            </w:pPr>
          </w:p>
          <w:p w:rsidR="00BE63F1" w:rsidRPr="004D3453" w:rsidRDefault="00BE63F1" w:rsidP="00856436">
            <w:pPr>
              <w:suppressAutoHyphens/>
              <w:jc w:val="center"/>
              <w:rPr>
                <w:rFonts w:ascii="Times New Roman" w:hAnsi="Times New Roman"/>
                <w:sz w:val="24"/>
                <w:szCs w:val="24"/>
              </w:rPr>
            </w:pPr>
          </w:p>
          <w:p w:rsidR="00BE63F1" w:rsidRPr="004D3453" w:rsidRDefault="00BE63F1" w:rsidP="00856436">
            <w:pPr>
              <w:suppressAutoHyphens/>
              <w:jc w:val="center"/>
              <w:rPr>
                <w:rFonts w:ascii="Times New Roman" w:hAnsi="Times New Roman"/>
                <w:sz w:val="24"/>
                <w:szCs w:val="24"/>
              </w:rPr>
            </w:pPr>
          </w:p>
          <w:p w:rsidR="00BE63F1" w:rsidRPr="004D3453" w:rsidRDefault="00BE63F1" w:rsidP="00856436">
            <w:pPr>
              <w:suppressAutoHyphens/>
              <w:jc w:val="center"/>
              <w:rPr>
                <w:rFonts w:ascii="Times New Roman" w:hAnsi="Times New Roman"/>
                <w:sz w:val="24"/>
                <w:szCs w:val="24"/>
              </w:rPr>
            </w:pPr>
          </w:p>
        </w:tc>
      </w:tr>
      <w:tr w:rsidR="00BE63F1" w:rsidTr="00856436">
        <w:trPr>
          <w:trHeight w:val="85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widowControl w:val="0"/>
              <w:jc w:val="both"/>
              <w:rPr>
                <w:rFonts w:ascii="Times New Roman" w:hAnsi="Times New Roman"/>
                <w:bCs/>
                <w:sz w:val="24"/>
                <w:szCs w:val="24"/>
              </w:rPr>
            </w:pPr>
            <w:r>
              <w:rPr>
                <w:rFonts w:ascii="Times New Roman" w:hAnsi="Times New Roman"/>
                <w:bCs/>
                <w:sz w:val="24"/>
                <w:szCs w:val="24"/>
              </w:rPr>
              <w:t xml:space="preserve">1.  Банковская система России. Текущие счета и банковские карты. </w:t>
            </w:r>
          </w:p>
          <w:p w:rsidR="00BE63F1" w:rsidRDefault="00BE63F1" w:rsidP="00856436">
            <w:pPr>
              <w:widowControl w:val="0"/>
              <w:jc w:val="both"/>
              <w:rPr>
                <w:rFonts w:ascii="Times New Roman" w:hAnsi="Times New Roman"/>
                <w:bCs/>
                <w:sz w:val="24"/>
                <w:szCs w:val="24"/>
              </w:rPr>
            </w:pPr>
            <w:r>
              <w:rPr>
                <w:rFonts w:ascii="Times New Roman" w:hAnsi="Times New Roman"/>
                <w:bCs/>
                <w:sz w:val="24"/>
                <w:szCs w:val="24"/>
              </w:rPr>
              <w:t xml:space="preserve">2. Сберегательные вклады: как они работают и как сделать выбор. </w:t>
            </w:r>
          </w:p>
          <w:p w:rsidR="00BE63F1" w:rsidRDefault="00BE63F1" w:rsidP="00856436">
            <w:pPr>
              <w:widowControl w:val="0"/>
              <w:jc w:val="both"/>
              <w:rPr>
                <w:rFonts w:ascii="Times New Roman" w:hAnsi="Times New Roman"/>
                <w:b/>
                <w:bCs/>
                <w:sz w:val="24"/>
                <w:szCs w:val="24"/>
              </w:rPr>
            </w:pPr>
            <w:r>
              <w:rPr>
                <w:rFonts w:ascii="Times New Roman" w:hAnsi="Times New Roman"/>
                <w:bCs/>
                <w:sz w:val="24"/>
                <w:szCs w:val="24"/>
              </w:rPr>
              <w:t>3. Кредиты. Виды кредитов</w:t>
            </w:r>
          </w:p>
        </w:tc>
        <w:tc>
          <w:tcPr>
            <w:tcW w:w="605" w:type="pct"/>
            <w:vMerge/>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34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605" w:type="pct"/>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iCs/>
                <w:sz w:val="24"/>
                <w:szCs w:val="24"/>
              </w:rPr>
            </w:pPr>
            <w:r>
              <w:rPr>
                <w:rFonts w:ascii="Times New Roman" w:hAnsi="Times New Roman"/>
                <w:b/>
                <w:iCs/>
                <w:sz w:val="24"/>
                <w:szCs w:val="24"/>
              </w:rPr>
              <w:t>Практическое занятие 1.</w:t>
            </w:r>
            <w:r>
              <w:rPr>
                <w:rFonts w:ascii="Times New Roman" w:hAnsi="Times New Roman"/>
                <w:sz w:val="24"/>
                <w:szCs w:val="24"/>
              </w:rPr>
              <w:t>Кредиты. Условия и способы получения кредитов</w:t>
            </w:r>
          </w:p>
        </w:tc>
        <w:tc>
          <w:tcPr>
            <w:tcW w:w="605" w:type="pc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bCs/>
                <w:sz w:val="24"/>
                <w:szCs w:val="24"/>
              </w:rPr>
            </w:pPr>
            <w:r>
              <w:rPr>
                <w:rFonts w:ascii="Times New Roman" w:hAnsi="Times New Roman"/>
                <w:b/>
                <w:iCs/>
                <w:sz w:val="24"/>
                <w:szCs w:val="24"/>
              </w:rPr>
              <w:t>Практическое занятие 2.</w:t>
            </w:r>
            <w:r>
              <w:rPr>
                <w:rFonts w:ascii="Times New Roman" w:hAnsi="Times New Roman"/>
                <w:sz w:val="24"/>
                <w:szCs w:val="24"/>
              </w:rPr>
              <w:t>Прочие услуги банков.</w:t>
            </w:r>
          </w:p>
        </w:tc>
        <w:tc>
          <w:tcPr>
            <w:tcW w:w="605" w:type="pc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val="restart"/>
          </w:tcPr>
          <w:p w:rsidR="00BE63F1" w:rsidRDefault="00BE63F1" w:rsidP="00856436">
            <w:pPr>
              <w:rPr>
                <w:rFonts w:ascii="Times New Roman" w:hAnsi="Times New Roman"/>
                <w:b/>
                <w:sz w:val="24"/>
                <w:szCs w:val="24"/>
              </w:rPr>
            </w:pPr>
            <w:r>
              <w:rPr>
                <w:rFonts w:ascii="Times New Roman" w:hAnsi="Times New Roman"/>
                <w:b/>
                <w:sz w:val="24"/>
                <w:szCs w:val="24"/>
              </w:rPr>
              <w:t xml:space="preserve">Тема 1.3. </w:t>
            </w:r>
            <w:r>
              <w:rPr>
                <w:rFonts w:ascii="Times New Roman" w:hAnsi="Times New Roman"/>
                <w:b/>
                <w:bCs/>
                <w:sz w:val="24"/>
                <w:szCs w:val="24"/>
              </w:rPr>
              <w:t>Фондовый и валютные рынки</w:t>
            </w:r>
          </w:p>
        </w:tc>
        <w:tc>
          <w:tcPr>
            <w:tcW w:w="2953" w:type="pct"/>
          </w:tcPr>
          <w:p w:rsidR="00BE63F1" w:rsidRDefault="00BE63F1" w:rsidP="00856436">
            <w:pPr>
              <w:rPr>
                <w:rFonts w:ascii="Times New Roman" w:hAnsi="Times New Roman"/>
                <w:b/>
                <w:iCs/>
                <w:sz w:val="24"/>
                <w:szCs w:val="24"/>
              </w:rPr>
            </w:pPr>
            <w:r>
              <w:rPr>
                <w:rFonts w:ascii="Times New Roman" w:hAnsi="Times New Roman"/>
                <w:b/>
                <w:bCs/>
                <w:sz w:val="24"/>
                <w:szCs w:val="24"/>
              </w:rPr>
              <w:t>Содержание учебного материала</w:t>
            </w:r>
          </w:p>
        </w:tc>
        <w:tc>
          <w:tcPr>
            <w:tcW w:w="605" w:type="pct"/>
            <w:vMerge w:val="restart"/>
            <w:vAlign w:val="center"/>
          </w:tcPr>
          <w:p w:rsidR="00BE63F1" w:rsidRPr="009503D8" w:rsidRDefault="00BE63F1" w:rsidP="00856436">
            <w:pPr>
              <w:suppressAutoHyphens/>
              <w:jc w:val="center"/>
              <w:rPr>
                <w:rFonts w:ascii="Times New Roman" w:hAnsi="Times New Roman"/>
                <w:iCs/>
                <w:sz w:val="24"/>
                <w:szCs w:val="24"/>
              </w:rPr>
            </w:pPr>
            <w:r w:rsidRPr="009503D8">
              <w:rPr>
                <w:rFonts w:ascii="Times New Roman" w:hAnsi="Times New Roman"/>
                <w:iCs/>
                <w:sz w:val="24"/>
                <w:szCs w:val="24"/>
              </w:rPr>
              <w:t>2</w:t>
            </w:r>
          </w:p>
        </w:tc>
        <w:tc>
          <w:tcPr>
            <w:tcW w:w="600" w:type="pct"/>
            <w:vMerge w:val="restart"/>
          </w:tcPr>
          <w:p w:rsidR="00BE63F1" w:rsidRPr="004D3453" w:rsidRDefault="00BE63F1" w:rsidP="00856436">
            <w:pPr>
              <w:suppressAutoHyphens/>
              <w:jc w:val="center"/>
              <w:rPr>
                <w:rFonts w:ascii="Times New Roman" w:hAnsi="Times New Roman"/>
                <w:sz w:val="24"/>
                <w:szCs w:val="24"/>
              </w:rPr>
            </w:pPr>
            <w:r w:rsidRPr="004D3453">
              <w:rPr>
                <w:rFonts w:ascii="Times New Roman" w:hAnsi="Times New Roman"/>
                <w:sz w:val="24"/>
                <w:szCs w:val="24"/>
              </w:rPr>
              <w:t>ОК 01-05</w:t>
            </w:r>
          </w:p>
          <w:p w:rsidR="00BE63F1" w:rsidRPr="004D3453" w:rsidRDefault="00BE63F1" w:rsidP="00856436">
            <w:pPr>
              <w:suppressAutoHyphens/>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widowControl w:val="0"/>
              <w:jc w:val="both"/>
              <w:rPr>
                <w:rFonts w:ascii="Times New Roman" w:hAnsi="Times New Roman"/>
                <w:sz w:val="24"/>
                <w:szCs w:val="24"/>
              </w:rPr>
            </w:pPr>
            <w:r>
              <w:rPr>
                <w:rFonts w:ascii="Times New Roman" w:hAnsi="Times New Roman"/>
                <w:bCs/>
                <w:sz w:val="24"/>
                <w:szCs w:val="24"/>
              </w:rPr>
              <w:t xml:space="preserve">1. </w:t>
            </w:r>
            <w:r>
              <w:rPr>
                <w:rFonts w:ascii="Times New Roman" w:hAnsi="Times New Roman"/>
                <w:sz w:val="24"/>
                <w:szCs w:val="24"/>
              </w:rPr>
              <w:t xml:space="preserve">Риск и доходность. Облигации. Акции. </w:t>
            </w:r>
          </w:p>
          <w:p w:rsidR="00BE63F1" w:rsidRDefault="00BE63F1" w:rsidP="00856436">
            <w:pPr>
              <w:widowControl w:val="0"/>
              <w:jc w:val="both"/>
              <w:rPr>
                <w:rFonts w:ascii="Times New Roman" w:hAnsi="Times New Roman"/>
                <w:bCs/>
                <w:sz w:val="24"/>
                <w:szCs w:val="24"/>
              </w:rPr>
            </w:pPr>
            <w:r>
              <w:rPr>
                <w:rFonts w:ascii="Times New Roman" w:hAnsi="Times New Roman"/>
                <w:sz w:val="24"/>
                <w:szCs w:val="24"/>
              </w:rPr>
              <w:t>2.Фондовая биржа. Рынок Форекс</w:t>
            </w:r>
          </w:p>
        </w:tc>
        <w:tc>
          <w:tcPr>
            <w:tcW w:w="605" w:type="pct"/>
            <w:vMerge/>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83"/>
        </w:trPr>
        <w:tc>
          <w:tcPr>
            <w:tcW w:w="3795" w:type="pct"/>
            <w:gridSpan w:val="2"/>
          </w:tcPr>
          <w:p w:rsidR="00BE63F1" w:rsidRDefault="00BE63F1" w:rsidP="00856436">
            <w:pPr>
              <w:rPr>
                <w:rFonts w:ascii="Times New Roman" w:hAnsi="Times New Roman"/>
                <w:b/>
                <w:bCs/>
                <w:sz w:val="24"/>
                <w:szCs w:val="24"/>
              </w:rPr>
            </w:pPr>
            <w:r>
              <w:rPr>
                <w:rFonts w:ascii="Times New Roman" w:hAnsi="Times New Roman"/>
                <w:b/>
                <w:bCs/>
                <w:sz w:val="24"/>
                <w:szCs w:val="24"/>
              </w:rPr>
              <w:t>Раздел 2. Налоги и налогообложение. Система страхования</w:t>
            </w:r>
          </w:p>
        </w:tc>
        <w:tc>
          <w:tcPr>
            <w:tcW w:w="605" w:type="pc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14</w:t>
            </w:r>
            <w:r w:rsidRPr="009503D8">
              <w:rPr>
                <w:rFonts w:ascii="Times New Roman" w:hAnsi="Times New Roman"/>
                <w:iCs/>
                <w:sz w:val="24"/>
                <w:szCs w:val="24"/>
              </w:rPr>
              <w:t>/</w:t>
            </w:r>
            <w:r>
              <w:rPr>
                <w:rFonts w:ascii="Times New Roman" w:hAnsi="Times New Roman"/>
                <w:iCs/>
                <w:sz w:val="24"/>
                <w:szCs w:val="24"/>
              </w:rPr>
              <w:t>8</w:t>
            </w:r>
          </w:p>
        </w:tc>
        <w:tc>
          <w:tcPr>
            <w:tcW w:w="600" w:type="pct"/>
          </w:tcPr>
          <w:p w:rsidR="00BE63F1" w:rsidRPr="004D3453" w:rsidRDefault="00BE63F1" w:rsidP="00856436">
            <w:pPr>
              <w:jc w:val="center"/>
              <w:rPr>
                <w:rFonts w:ascii="Times New Roman" w:hAnsi="Times New Roman"/>
                <w:sz w:val="24"/>
                <w:szCs w:val="24"/>
              </w:rPr>
            </w:pPr>
          </w:p>
        </w:tc>
      </w:tr>
      <w:tr w:rsidR="00BE63F1" w:rsidTr="00856436">
        <w:trPr>
          <w:trHeight w:val="283"/>
        </w:trPr>
        <w:tc>
          <w:tcPr>
            <w:tcW w:w="842" w:type="pct"/>
            <w:vMerge w:val="restart"/>
          </w:tcPr>
          <w:p w:rsidR="00BE63F1" w:rsidRDefault="00BE63F1" w:rsidP="00856436">
            <w:pPr>
              <w:rPr>
                <w:rFonts w:ascii="Times New Roman" w:hAnsi="Times New Roman"/>
                <w:b/>
                <w:bCs/>
                <w:sz w:val="24"/>
                <w:szCs w:val="24"/>
              </w:rPr>
            </w:pPr>
            <w:r>
              <w:rPr>
                <w:rFonts w:ascii="Times New Roman" w:hAnsi="Times New Roman"/>
                <w:b/>
                <w:sz w:val="24"/>
                <w:szCs w:val="24"/>
              </w:rPr>
              <w:t>Тема 2.1. Страхование</w:t>
            </w:r>
          </w:p>
        </w:tc>
        <w:tc>
          <w:tcPr>
            <w:tcW w:w="2953" w:type="pct"/>
          </w:tcPr>
          <w:p w:rsidR="00BE63F1" w:rsidRDefault="00BE63F1" w:rsidP="00856436">
            <w:pPr>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05" w:type="pct"/>
            <w:vMerge w:val="restar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val="restart"/>
          </w:tcPr>
          <w:p w:rsidR="00BE63F1" w:rsidRPr="004D3453" w:rsidRDefault="00BE63F1" w:rsidP="00856436">
            <w:pPr>
              <w:suppressAutoHyphens/>
              <w:jc w:val="center"/>
              <w:rPr>
                <w:rFonts w:ascii="Times New Roman" w:hAnsi="Times New Roman"/>
                <w:sz w:val="24"/>
                <w:szCs w:val="24"/>
              </w:rPr>
            </w:pPr>
            <w:r w:rsidRPr="004D3453">
              <w:rPr>
                <w:rFonts w:ascii="Times New Roman" w:hAnsi="Times New Roman"/>
                <w:sz w:val="24"/>
                <w:szCs w:val="24"/>
              </w:rPr>
              <w:t>ОК 01-05</w:t>
            </w:r>
          </w:p>
          <w:p w:rsidR="00BE63F1" w:rsidRPr="004D3453" w:rsidRDefault="00BE63F1" w:rsidP="00856436">
            <w:pPr>
              <w:suppressAutoHyphens/>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bCs/>
                <w:sz w:val="24"/>
                <w:szCs w:val="24"/>
              </w:rPr>
            </w:pPr>
            <w:r>
              <w:rPr>
                <w:rFonts w:ascii="Times New Roman" w:hAnsi="Times New Roman"/>
                <w:b/>
                <w:bCs/>
                <w:sz w:val="24"/>
                <w:szCs w:val="24"/>
              </w:rPr>
              <w:t xml:space="preserve">1.  </w:t>
            </w:r>
            <w:r>
              <w:rPr>
                <w:rFonts w:ascii="Times New Roman" w:hAnsi="Times New Roman"/>
                <w:sz w:val="24"/>
                <w:szCs w:val="24"/>
                <w:lang w:eastAsia="ar-SA"/>
              </w:rPr>
              <w:t>Понятие и виды страхования. Договор страхования. Страховой случай, страховой полис, страховая выплата, страховая премия, страховой риск</w:t>
            </w:r>
          </w:p>
        </w:tc>
        <w:tc>
          <w:tcPr>
            <w:tcW w:w="605" w:type="pct"/>
            <w:vMerge/>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605" w:type="pct"/>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34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bCs/>
                <w:sz w:val="24"/>
                <w:szCs w:val="24"/>
              </w:rPr>
            </w:pPr>
            <w:r>
              <w:rPr>
                <w:rFonts w:ascii="Times New Roman" w:hAnsi="Times New Roman"/>
                <w:b/>
                <w:iCs/>
                <w:sz w:val="24"/>
                <w:szCs w:val="24"/>
              </w:rPr>
              <w:t>Практическое занятие 3.</w:t>
            </w:r>
            <w:r>
              <w:rPr>
                <w:rFonts w:ascii="Times New Roman" w:hAnsi="Times New Roman"/>
                <w:sz w:val="24"/>
                <w:szCs w:val="24"/>
                <w:lang w:eastAsia="ar-SA"/>
              </w:rPr>
              <w:t>Страхование имущества</w:t>
            </w:r>
          </w:p>
        </w:tc>
        <w:tc>
          <w:tcPr>
            <w:tcW w:w="605" w:type="pc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34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iCs/>
                <w:sz w:val="24"/>
                <w:szCs w:val="24"/>
              </w:rPr>
            </w:pPr>
            <w:r>
              <w:rPr>
                <w:rFonts w:ascii="Times New Roman" w:hAnsi="Times New Roman"/>
                <w:b/>
                <w:iCs/>
                <w:sz w:val="24"/>
                <w:szCs w:val="24"/>
              </w:rPr>
              <w:t>Практическое занятие 4</w:t>
            </w:r>
            <w:r>
              <w:rPr>
                <w:rFonts w:ascii="Times New Roman" w:hAnsi="Times New Roman"/>
                <w:sz w:val="24"/>
                <w:szCs w:val="24"/>
                <w:lang w:eastAsia="ar-SA"/>
              </w:rPr>
              <w:t xml:space="preserve">. Страхование здоровья и жизни </w:t>
            </w:r>
          </w:p>
        </w:tc>
        <w:tc>
          <w:tcPr>
            <w:tcW w:w="605" w:type="pc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val="restart"/>
          </w:tcPr>
          <w:p w:rsidR="00BE63F1" w:rsidRDefault="00BE63F1" w:rsidP="00856436">
            <w:pPr>
              <w:rPr>
                <w:rFonts w:ascii="Times New Roman" w:hAnsi="Times New Roman"/>
                <w:b/>
                <w:sz w:val="24"/>
                <w:szCs w:val="24"/>
              </w:rPr>
            </w:pPr>
            <w:r>
              <w:rPr>
                <w:rFonts w:ascii="Times New Roman" w:hAnsi="Times New Roman"/>
                <w:b/>
                <w:sz w:val="24"/>
                <w:szCs w:val="24"/>
              </w:rPr>
              <w:t>Тема 2.2. Налоги и налогообложение</w:t>
            </w:r>
          </w:p>
        </w:tc>
        <w:tc>
          <w:tcPr>
            <w:tcW w:w="2953" w:type="pct"/>
          </w:tcPr>
          <w:p w:rsidR="00BE63F1" w:rsidRDefault="00BE63F1" w:rsidP="00856436">
            <w:pPr>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05" w:type="pct"/>
            <w:vMerge w:val="restar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val="restart"/>
          </w:tcPr>
          <w:p w:rsidR="00BE63F1" w:rsidRPr="004D3453" w:rsidRDefault="00BE63F1" w:rsidP="00856436">
            <w:pPr>
              <w:suppressAutoHyphens/>
              <w:jc w:val="center"/>
              <w:rPr>
                <w:rFonts w:ascii="Times New Roman" w:hAnsi="Times New Roman"/>
                <w:sz w:val="24"/>
                <w:szCs w:val="24"/>
              </w:rPr>
            </w:pPr>
            <w:r w:rsidRPr="004D3453">
              <w:rPr>
                <w:rFonts w:ascii="Times New Roman" w:hAnsi="Times New Roman"/>
                <w:sz w:val="24"/>
                <w:szCs w:val="24"/>
              </w:rPr>
              <w:t>ОК 01-05</w:t>
            </w:r>
          </w:p>
          <w:p w:rsidR="00BE63F1" w:rsidRPr="004D3453" w:rsidRDefault="00BE63F1" w:rsidP="00856436">
            <w:pPr>
              <w:suppressAutoHyphens/>
              <w:rPr>
                <w:rFonts w:ascii="Times New Roman" w:hAnsi="Times New Roman"/>
                <w:sz w:val="24"/>
                <w:szCs w:val="24"/>
              </w:rPr>
            </w:pPr>
          </w:p>
          <w:p w:rsidR="00BE63F1" w:rsidRPr="004D3453" w:rsidRDefault="00BE63F1" w:rsidP="00856436">
            <w:pPr>
              <w:suppressAutoHyphens/>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sz w:val="24"/>
                <w:szCs w:val="24"/>
              </w:rPr>
            </w:pPr>
          </w:p>
        </w:tc>
        <w:tc>
          <w:tcPr>
            <w:tcW w:w="2953" w:type="pct"/>
          </w:tcPr>
          <w:p w:rsidR="00BE63F1" w:rsidRDefault="00BE63F1" w:rsidP="00856436">
            <w:pPr>
              <w:rPr>
                <w:rFonts w:ascii="Times New Roman" w:hAnsi="Times New Roman"/>
                <w:bCs/>
                <w:sz w:val="24"/>
                <w:szCs w:val="24"/>
              </w:rPr>
            </w:pPr>
            <w:r>
              <w:rPr>
                <w:rFonts w:ascii="Times New Roman" w:hAnsi="Times New Roman"/>
                <w:bCs/>
                <w:sz w:val="24"/>
                <w:szCs w:val="24"/>
              </w:rPr>
              <w:t>1.  История возникновения налогов. Налоговый кодекс РФ. Налоговая нагрузка. Виды налогов. Идентификационный номер налогоплательщика</w:t>
            </w:r>
          </w:p>
        </w:tc>
        <w:tc>
          <w:tcPr>
            <w:tcW w:w="605" w:type="pct"/>
            <w:vMerge/>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sz w:val="24"/>
                <w:szCs w:val="24"/>
              </w:rPr>
            </w:pPr>
          </w:p>
        </w:tc>
        <w:tc>
          <w:tcPr>
            <w:tcW w:w="2953" w:type="pct"/>
          </w:tcPr>
          <w:p w:rsidR="00BE63F1" w:rsidRDefault="00BE63F1" w:rsidP="00856436">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605" w:type="pct"/>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sz w:val="24"/>
                <w:szCs w:val="24"/>
              </w:rPr>
            </w:pPr>
          </w:p>
        </w:tc>
        <w:tc>
          <w:tcPr>
            <w:tcW w:w="2953" w:type="pct"/>
          </w:tcPr>
          <w:p w:rsidR="00BE63F1" w:rsidRDefault="00BE63F1" w:rsidP="00856436">
            <w:pPr>
              <w:rPr>
                <w:rFonts w:ascii="Times New Roman" w:hAnsi="Times New Roman"/>
                <w:b/>
                <w:bCs/>
                <w:sz w:val="24"/>
                <w:szCs w:val="24"/>
              </w:rPr>
            </w:pPr>
            <w:r>
              <w:rPr>
                <w:rFonts w:ascii="Times New Roman" w:hAnsi="Times New Roman"/>
                <w:b/>
                <w:iCs/>
                <w:sz w:val="24"/>
                <w:szCs w:val="24"/>
              </w:rPr>
              <w:t>Практическое занятие 5.</w:t>
            </w:r>
            <w:r>
              <w:rPr>
                <w:rFonts w:ascii="Times New Roman" w:hAnsi="Times New Roman"/>
                <w:bCs/>
                <w:sz w:val="24"/>
                <w:szCs w:val="24"/>
              </w:rPr>
              <w:t>Подача налоговой декларации</w:t>
            </w:r>
          </w:p>
        </w:tc>
        <w:tc>
          <w:tcPr>
            <w:tcW w:w="605" w:type="pc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val="restart"/>
          </w:tcPr>
          <w:p w:rsidR="00BE63F1" w:rsidRDefault="00BE63F1" w:rsidP="00856436">
            <w:pPr>
              <w:rPr>
                <w:rFonts w:ascii="Times New Roman" w:hAnsi="Times New Roman"/>
                <w:b/>
                <w:sz w:val="24"/>
                <w:szCs w:val="24"/>
              </w:rPr>
            </w:pPr>
            <w:r>
              <w:rPr>
                <w:rFonts w:ascii="Times New Roman" w:hAnsi="Times New Roman"/>
                <w:b/>
                <w:sz w:val="24"/>
                <w:szCs w:val="24"/>
              </w:rPr>
              <w:t>Тема 2.3. Пенсионное обеспечение</w:t>
            </w:r>
          </w:p>
        </w:tc>
        <w:tc>
          <w:tcPr>
            <w:tcW w:w="2953" w:type="pct"/>
          </w:tcPr>
          <w:p w:rsidR="00BE63F1" w:rsidRDefault="00BE63F1" w:rsidP="00856436">
            <w:pPr>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05" w:type="pct"/>
            <w:vMerge w:val="restar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val="restart"/>
          </w:tcPr>
          <w:p w:rsidR="00BE63F1" w:rsidRPr="004D3453" w:rsidRDefault="00BE63F1" w:rsidP="00856436">
            <w:pPr>
              <w:suppressAutoHyphens/>
              <w:jc w:val="center"/>
              <w:rPr>
                <w:rFonts w:ascii="Times New Roman" w:hAnsi="Times New Roman"/>
                <w:sz w:val="24"/>
                <w:szCs w:val="24"/>
              </w:rPr>
            </w:pPr>
            <w:r w:rsidRPr="004D3453">
              <w:rPr>
                <w:rFonts w:ascii="Times New Roman" w:hAnsi="Times New Roman"/>
                <w:sz w:val="24"/>
                <w:szCs w:val="24"/>
              </w:rPr>
              <w:t>ОК 01-05</w:t>
            </w:r>
          </w:p>
          <w:p w:rsidR="00BE63F1" w:rsidRPr="004D3453" w:rsidRDefault="00BE63F1" w:rsidP="00856436">
            <w:pPr>
              <w:suppressAutoHyphens/>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Cs/>
                <w:sz w:val="24"/>
                <w:szCs w:val="24"/>
              </w:rPr>
            </w:pPr>
            <w:r>
              <w:rPr>
                <w:rFonts w:ascii="Times New Roman" w:hAnsi="Times New Roman"/>
                <w:bCs/>
                <w:sz w:val="24"/>
                <w:szCs w:val="24"/>
              </w:rPr>
              <w:t xml:space="preserve">1.  Понятие и виды пенсий. Пенсионная система в Российской Федерации. </w:t>
            </w:r>
          </w:p>
          <w:p w:rsidR="00BE63F1" w:rsidRDefault="00BE63F1" w:rsidP="00856436">
            <w:pPr>
              <w:rPr>
                <w:rFonts w:ascii="Times New Roman" w:hAnsi="Times New Roman"/>
                <w:sz w:val="24"/>
                <w:szCs w:val="24"/>
                <w:lang w:eastAsia="ar-SA"/>
              </w:rPr>
            </w:pPr>
            <w:r>
              <w:rPr>
                <w:rFonts w:ascii="Times New Roman" w:hAnsi="Times New Roman"/>
                <w:sz w:val="24"/>
                <w:szCs w:val="24"/>
                <w:lang w:eastAsia="ar-SA"/>
              </w:rPr>
              <w:t xml:space="preserve">2. Обязательное пенсионное страхование. Добровольное пенсионное обеспечение. </w:t>
            </w:r>
          </w:p>
          <w:p w:rsidR="00BE63F1" w:rsidRDefault="00BE63F1" w:rsidP="00856436">
            <w:pPr>
              <w:rPr>
                <w:rFonts w:ascii="Times New Roman" w:hAnsi="Times New Roman"/>
                <w:b/>
                <w:bCs/>
                <w:sz w:val="24"/>
                <w:szCs w:val="24"/>
              </w:rPr>
            </w:pPr>
            <w:r>
              <w:rPr>
                <w:rFonts w:ascii="Times New Roman" w:hAnsi="Times New Roman"/>
                <w:sz w:val="24"/>
                <w:szCs w:val="24"/>
                <w:lang w:eastAsia="ar-SA"/>
              </w:rPr>
              <w:t>3. Место пенсионных накоплений в личном бюджете и личном финансовом плане</w:t>
            </w:r>
          </w:p>
        </w:tc>
        <w:tc>
          <w:tcPr>
            <w:tcW w:w="605" w:type="pct"/>
            <w:vMerge/>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34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605" w:type="pct"/>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34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bCs/>
                <w:sz w:val="24"/>
                <w:szCs w:val="24"/>
              </w:rPr>
            </w:pPr>
            <w:r>
              <w:rPr>
                <w:rFonts w:ascii="Times New Roman" w:hAnsi="Times New Roman"/>
                <w:b/>
                <w:iCs/>
                <w:sz w:val="24"/>
                <w:szCs w:val="24"/>
              </w:rPr>
              <w:t xml:space="preserve">Практическое занятие 6. </w:t>
            </w:r>
            <w:r>
              <w:rPr>
                <w:rFonts w:ascii="Times New Roman" w:hAnsi="Times New Roman"/>
                <w:sz w:val="24"/>
                <w:szCs w:val="24"/>
                <w:lang w:eastAsia="ar-SA"/>
              </w:rPr>
              <w:t>Формирование индивидуального пенсионного капитала</w:t>
            </w:r>
          </w:p>
        </w:tc>
        <w:tc>
          <w:tcPr>
            <w:tcW w:w="605" w:type="pc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92"/>
        </w:trPr>
        <w:tc>
          <w:tcPr>
            <w:tcW w:w="3795" w:type="pct"/>
            <w:gridSpan w:val="2"/>
          </w:tcPr>
          <w:p w:rsidR="00BE63F1" w:rsidRDefault="00BE63F1" w:rsidP="00856436">
            <w:pPr>
              <w:rPr>
                <w:rFonts w:ascii="Times New Roman" w:hAnsi="Times New Roman"/>
                <w:b/>
                <w:bCs/>
                <w:sz w:val="24"/>
                <w:szCs w:val="24"/>
              </w:rPr>
            </w:pPr>
            <w:r>
              <w:rPr>
                <w:rFonts w:ascii="Times New Roman" w:hAnsi="Times New Roman"/>
                <w:b/>
                <w:sz w:val="24"/>
                <w:szCs w:val="24"/>
              </w:rPr>
              <w:t>Раздел 3. Финансовые механизмы работы фирмы</w:t>
            </w:r>
          </w:p>
        </w:tc>
        <w:tc>
          <w:tcPr>
            <w:tcW w:w="605" w:type="pc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10</w:t>
            </w:r>
            <w:r w:rsidRPr="009503D8">
              <w:rPr>
                <w:rFonts w:ascii="Times New Roman" w:hAnsi="Times New Roman"/>
                <w:iCs/>
                <w:sz w:val="24"/>
                <w:szCs w:val="24"/>
              </w:rPr>
              <w:t>/</w:t>
            </w:r>
            <w:r>
              <w:rPr>
                <w:rFonts w:ascii="Times New Roman" w:hAnsi="Times New Roman"/>
                <w:iCs/>
                <w:sz w:val="24"/>
                <w:szCs w:val="24"/>
              </w:rPr>
              <w:t>4</w:t>
            </w:r>
          </w:p>
        </w:tc>
        <w:tc>
          <w:tcPr>
            <w:tcW w:w="600" w:type="pct"/>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val="restart"/>
          </w:tcPr>
          <w:p w:rsidR="00BE63F1" w:rsidRDefault="00BE63F1" w:rsidP="00856436">
            <w:pPr>
              <w:rPr>
                <w:rFonts w:ascii="Times New Roman" w:hAnsi="Times New Roman"/>
                <w:b/>
                <w:sz w:val="24"/>
                <w:szCs w:val="24"/>
              </w:rPr>
            </w:pPr>
            <w:r>
              <w:rPr>
                <w:rFonts w:ascii="Times New Roman" w:hAnsi="Times New Roman"/>
                <w:b/>
                <w:sz w:val="24"/>
                <w:szCs w:val="24"/>
              </w:rPr>
              <w:t>Тема 3.1. Взаимоотношения работодателя и сотрудников</w:t>
            </w:r>
          </w:p>
        </w:tc>
        <w:tc>
          <w:tcPr>
            <w:tcW w:w="2953" w:type="pct"/>
          </w:tcPr>
          <w:p w:rsidR="00BE63F1" w:rsidRDefault="00BE63F1" w:rsidP="00856436">
            <w:pPr>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605" w:type="pct"/>
            <w:vMerge w:val="restar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1</w:t>
            </w:r>
          </w:p>
        </w:tc>
        <w:tc>
          <w:tcPr>
            <w:tcW w:w="600" w:type="pct"/>
            <w:vMerge w:val="restart"/>
          </w:tcPr>
          <w:p w:rsidR="00BE63F1" w:rsidRPr="004D3453" w:rsidRDefault="00BE63F1" w:rsidP="00856436">
            <w:pPr>
              <w:suppressAutoHyphens/>
              <w:jc w:val="center"/>
              <w:rPr>
                <w:rFonts w:ascii="Times New Roman" w:hAnsi="Times New Roman"/>
                <w:sz w:val="24"/>
                <w:szCs w:val="24"/>
              </w:rPr>
            </w:pPr>
            <w:r w:rsidRPr="004D3453">
              <w:rPr>
                <w:rFonts w:ascii="Times New Roman" w:hAnsi="Times New Roman"/>
                <w:sz w:val="24"/>
                <w:szCs w:val="24"/>
              </w:rPr>
              <w:t>ОК 01-05</w:t>
            </w:r>
          </w:p>
          <w:p w:rsidR="00BE63F1" w:rsidRDefault="00BE63F1" w:rsidP="00856436">
            <w:pPr>
              <w:suppressAutoHyphens/>
              <w:jc w:val="center"/>
              <w:rPr>
                <w:rFonts w:ascii="Times New Roman" w:hAnsi="Times New Roman"/>
                <w:sz w:val="24"/>
                <w:szCs w:val="24"/>
              </w:rPr>
            </w:pPr>
          </w:p>
          <w:p w:rsidR="00BE63F1" w:rsidRDefault="00BE63F1" w:rsidP="00856436">
            <w:pPr>
              <w:suppressAutoHyphens/>
              <w:jc w:val="center"/>
              <w:rPr>
                <w:rFonts w:ascii="Times New Roman" w:hAnsi="Times New Roman"/>
                <w:sz w:val="24"/>
                <w:szCs w:val="24"/>
              </w:rPr>
            </w:pPr>
          </w:p>
          <w:p w:rsidR="00BE63F1" w:rsidRPr="004D3453" w:rsidRDefault="00BE63F1" w:rsidP="00856436">
            <w:pPr>
              <w:suppressAutoHyphens/>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sz w:val="24"/>
                <w:szCs w:val="24"/>
              </w:rPr>
            </w:pPr>
          </w:p>
        </w:tc>
        <w:tc>
          <w:tcPr>
            <w:tcW w:w="2953" w:type="pct"/>
          </w:tcPr>
          <w:p w:rsidR="00BE63F1" w:rsidRDefault="00BE63F1" w:rsidP="00856436">
            <w:pPr>
              <w:rPr>
                <w:rFonts w:ascii="Times New Roman" w:hAnsi="Times New Roman"/>
                <w:bCs/>
                <w:sz w:val="24"/>
                <w:szCs w:val="24"/>
              </w:rPr>
            </w:pPr>
            <w:r>
              <w:rPr>
                <w:rFonts w:ascii="Times New Roman" w:hAnsi="Times New Roman"/>
                <w:bCs/>
                <w:sz w:val="24"/>
                <w:szCs w:val="24"/>
              </w:rPr>
              <w:t xml:space="preserve">1.Трудовой кодекс РФ. Трудовой договор. Испытательный срок. </w:t>
            </w:r>
          </w:p>
          <w:p w:rsidR="00BE63F1" w:rsidRDefault="00BE63F1" w:rsidP="00856436">
            <w:pPr>
              <w:rPr>
                <w:rFonts w:ascii="Times New Roman" w:hAnsi="Times New Roman"/>
                <w:b/>
                <w:bCs/>
                <w:sz w:val="24"/>
                <w:szCs w:val="24"/>
              </w:rPr>
            </w:pPr>
            <w:r>
              <w:rPr>
                <w:rFonts w:ascii="Times New Roman" w:hAnsi="Times New Roman"/>
                <w:bCs/>
                <w:sz w:val="24"/>
                <w:szCs w:val="24"/>
              </w:rPr>
              <w:t>2. Фиксированная заработная плата и заработная плата с переменной частью. Соблюдение конфиденциальности.</w:t>
            </w:r>
          </w:p>
        </w:tc>
        <w:tc>
          <w:tcPr>
            <w:tcW w:w="605" w:type="pct"/>
            <w:vMerge/>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402"/>
        </w:trPr>
        <w:tc>
          <w:tcPr>
            <w:tcW w:w="842" w:type="pct"/>
            <w:vMerge/>
          </w:tcPr>
          <w:p w:rsidR="00BE63F1" w:rsidRDefault="00BE63F1" w:rsidP="00856436">
            <w:pPr>
              <w:rPr>
                <w:rFonts w:ascii="Times New Roman" w:hAnsi="Times New Roman"/>
                <w:b/>
                <w:sz w:val="24"/>
                <w:szCs w:val="24"/>
              </w:rPr>
            </w:pPr>
          </w:p>
        </w:tc>
        <w:tc>
          <w:tcPr>
            <w:tcW w:w="2953" w:type="pct"/>
          </w:tcPr>
          <w:p w:rsidR="00BE63F1" w:rsidRDefault="00BE63F1" w:rsidP="00856436">
            <w:pPr>
              <w:rPr>
                <w:rFonts w:ascii="Times New Roman" w:hAnsi="Times New Roman"/>
                <w:b/>
                <w:bCs/>
                <w:sz w:val="24"/>
                <w:szCs w:val="24"/>
              </w:rPr>
            </w:pPr>
            <w:r w:rsidRPr="004D3453">
              <w:rPr>
                <w:rFonts w:ascii="Times New Roman" w:hAnsi="Times New Roman"/>
                <w:b/>
                <w:sz w:val="24"/>
                <w:szCs w:val="24"/>
                <w:lang w:eastAsia="ar-SA"/>
              </w:rPr>
              <w:t>Самостоятельная работа</w:t>
            </w:r>
            <w:r>
              <w:rPr>
                <w:rFonts w:ascii="Times New Roman" w:hAnsi="Times New Roman"/>
                <w:sz w:val="24"/>
                <w:szCs w:val="24"/>
                <w:lang w:eastAsia="ar-SA"/>
              </w:rPr>
              <w:t xml:space="preserve"> « Изучить и подготовить личное резюме»</w:t>
            </w:r>
          </w:p>
        </w:tc>
        <w:tc>
          <w:tcPr>
            <w:tcW w:w="605" w:type="pc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val="restart"/>
          </w:tcPr>
          <w:p w:rsidR="00BE63F1" w:rsidRDefault="00BE63F1" w:rsidP="00856436">
            <w:pPr>
              <w:rPr>
                <w:rFonts w:ascii="Times New Roman" w:hAnsi="Times New Roman"/>
                <w:b/>
                <w:sz w:val="24"/>
                <w:szCs w:val="24"/>
              </w:rPr>
            </w:pPr>
            <w:r>
              <w:rPr>
                <w:rFonts w:ascii="Times New Roman" w:hAnsi="Times New Roman"/>
                <w:b/>
                <w:sz w:val="24"/>
                <w:szCs w:val="24"/>
              </w:rPr>
              <w:t>Тема 3.2. Эффективность компании</w:t>
            </w:r>
          </w:p>
        </w:tc>
        <w:tc>
          <w:tcPr>
            <w:tcW w:w="2953" w:type="pct"/>
          </w:tcPr>
          <w:p w:rsidR="00BE63F1" w:rsidRDefault="00BE63F1" w:rsidP="00856436">
            <w:pPr>
              <w:rPr>
                <w:rFonts w:ascii="Times New Roman" w:hAnsi="Times New Roman"/>
                <w:b/>
                <w:iCs/>
                <w:sz w:val="24"/>
                <w:szCs w:val="24"/>
              </w:rPr>
            </w:pPr>
            <w:r>
              <w:rPr>
                <w:rFonts w:ascii="Times New Roman" w:hAnsi="Times New Roman"/>
                <w:b/>
                <w:bCs/>
                <w:sz w:val="24"/>
                <w:szCs w:val="24"/>
              </w:rPr>
              <w:t>Содержание учебного материала</w:t>
            </w:r>
          </w:p>
        </w:tc>
        <w:tc>
          <w:tcPr>
            <w:tcW w:w="605" w:type="pct"/>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val="restart"/>
          </w:tcPr>
          <w:p w:rsidR="00BE63F1" w:rsidRPr="004D3453" w:rsidRDefault="00BE63F1" w:rsidP="00856436">
            <w:pPr>
              <w:suppressAutoHyphens/>
              <w:jc w:val="center"/>
              <w:rPr>
                <w:rFonts w:ascii="Times New Roman" w:hAnsi="Times New Roman"/>
                <w:sz w:val="24"/>
                <w:szCs w:val="24"/>
              </w:rPr>
            </w:pPr>
            <w:r w:rsidRPr="004D3453">
              <w:rPr>
                <w:rFonts w:ascii="Times New Roman" w:hAnsi="Times New Roman"/>
                <w:sz w:val="24"/>
                <w:szCs w:val="24"/>
              </w:rPr>
              <w:t>ОК 01-05</w:t>
            </w:r>
          </w:p>
          <w:p w:rsidR="00BE63F1" w:rsidRPr="004D3453" w:rsidRDefault="00BE63F1" w:rsidP="00856436">
            <w:pPr>
              <w:suppressAutoHyphens/>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Cs/>
                <w:sz w:val="24"/>
                <w:szCs w:val="24"/>
              </w:rPr>
            </w:pPr>
            <w:r>
              <w:rPr>
                <w:rFonts w:ascii="Times New Roman" w:hAnsi="Times New Roman"/>
                <w:bCs/>
                <w:sz w:val="24"/>
                <w:szCs w:val="24"/>
              </w:rPr>
              <w:t xml:space="preserve">1. Критерии надежности компании. Финансовый менеджмент. </w:t>
            </w:r>
          </w:p>
          <w:p w:rsidR="00BE63F1" w:rsidRDefault="00BE63F1" w:rsidP="00856436">
            <w:pPr>
              <w:rPr>
                <w:rFonts w:ascii="Times New Roman" w:hAnsi="Times New Roman"/>
                <w:iCs/>
                <w:sz w:val="24"/>
                <w:szCs w:val="24"/>
              </w:rPr>
            </w:pPr>
            <w:r>
              <w:rPr>
                <w:rFonts w:ascii="Times New Roman" w:hAnsi="Times New Roman"/>
                <w:bCs/>
                <w:sz w:val="24"/>
                <w:szCs w:val="24"/>
              </w:rPr>
              <w:t xml:space="preserve">2. Банкротство фирмы. </w:t>
            </w:r>
          </w:p>
        </w:tc>
        <w:tc>
          <w:tcPr>
            <w:tcW w:w="605" w:type="pct"/>
            <w:vAlign w:val="center"/>
          </w:tcPr>
          <w:p w:rsidR="00BE63F1" w:rsidRPr="009503D8" w:rsidRDefault="00BE63F1" w:rsidP="00856436">
            <w:pPr>
              <w:suppressAutoHyphens/>
              <w:jc w:val="center"/>
              <w:rPr>
                <w:rFonts w:ascii="Times New Roman" w:hAnsi="Times New Roman"/>
                <w:iCs/>
                <w:sz w:val="24"/>
                <w:szCs w:val="24"/>
              </w:rPr>
            </w:pPr>
          </w:p>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1</w:t>
            </w: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val="restart"/>
          </w:tcPr>
          <w:p w:rsidR="00BE63F1" w:rsidRDefault="00BE63F1" w:rsidP="00856436">
            <w:pPr>
              <w:rPr>
                <w:rFonts w:ascii="Times New Roman" w:hAnsi="Times New Roman"/>
                <w:b/>
                <w:bCs/>
                <w:sz w:val="24"/>
                <w:szCs w:val="24"/>
              </w:rPr>
            </w:pPr>
            <w:r>
              <w:rPr>
                <w:rFonts w:ascii="Times New Roman" w:hAnsi="Times New Roman"/>
                <w:b/>
                <w:sz w:val="24"/>
                <w:szCs w:val="24"/>
              </w:rPr>
              <w:t>Тема 3.3. Риски в мире денег</w:t>
            </w:r>
          </w:p>
        </w:tc>
        <w:tc>
          <w:tcPr>
            <w:tcW w:w="2953" w:type="pct"/>
          </w:tcPr>
          <w:p w:rsidR="00BE63F1" w:rsidRDefault="00BE63F1" w:rsidP="00856436">
            <w:pPr>
              <w:rPr>
                <w:rFonts w:ascii="Times New Roman" w:hAnsi="Times New Roman"/>
                <w:b/>
                <w:iCs/>
                <w:sz w:val="24"/>
                <w:szCs w:val="24"/>
              </w:rPr>
            </w:pPr>
            <w:r>
              <w:rPr>
                <w:rFonts w:ascii="Times New Roman" w:hAnsi="Times New Roman"/>
                <w:b/>
                <w:bCs/>
                <w:sz w:val="24"/>
                <w:szCs w:val="24"/>
              </w:rPr>
              <w:t>Содержание учебного материала</w:t>
            </w:r>
          </w:p>
        </w:tc>
        <w:tc>
          <w:tcPr>
            <w:tcW w:w="605" w:type="pct"/>
            <w:vMerge w:val="restart"/>
            <w:vAlign w:val="center"/>
          </w:tcPr>
          <w:p w:rsidR="00BE63F1" w:rsidRPr="009503D8" w:rsidRDefault="00BE63F1" w:rsidP="00856436">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val="restart"/>
          </w:tcPr>
          <w:p w:rsidR="00BE63F1" w:rsidRPr="004D3453" w:rsidRDefault="00BE63F1" w:rsidP="00856436">
            <w:pPr>
              <w:suppressAutoHyphens/>
              <w:jc w:val="center"/>
              <w:rPr>
                <w:rFonts w:ascii="Times New Roman" w:hAnsi="Times New Roman"/>
                <w:sz w:val="24"/>
                <w:szCs w:val="24"/>
              </w:rPr>
            </w:pPr>
            <w:r w:rsidRPr="004D3453">
              <w:rPr>
                <w:rFonts w:ascii="Times New Roman" w:hAnsi="Times New Roman"/>
                <w:sz w:val="24"/>
                <w:szCs w:val="24"/>
              </w:rPr>
              <w:t>ОК 01-05</w:t>
            </w:r>
          </w:p>
          <w:p w:rsidR="00BE63F1" w:rsidRPr="004D3453" w:rsidRDefault="00BE63F1" w:rsidP="00856436">
            <w:pPr>
              <w:suppressAutoHyphens/>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Cs/>
                <w:sz w:val="24"/>
                <w:szCs w:val="24"/>
              </w:rPr>
            </w:pPr>
            <w:r>
              <w:rPr>
                <w:rFonts w:ascii="Times New Roman" w:hAnsi="Times New Roman"/>
                <w:bCs/>
                <w:sz w:val="24"/>
                <w:szCs w:val="24"/>
              </w:rPr>
              <w:t xml:space="preserve">1.  Виды финансовых рисков и их классификация. Предпринимательская деятельность. </w:t>
            </w:r>
          </w:p>
          <w:p w:rsidR="00BE63F1" w:rsidRDefault="00BE63F1" w:rsidP="00856436">
            <w:pPr>
              <w:rPr>
                <w:rFonts w:ascii="Times New Roman" w:hAnsi="Times New Roman"/>
                <w:b/>
                <w:iCs/>
                <w:sz w:val="24"/>
                <w:szCs w:val="24"/>
              </w:rPr>
            </w:pPr>
            <w:r>
              <w:rPr>
                <w:rFonts w:ascii="Times New Roman" w:hAnsi="Times New Roman"/>
                <w:bCs/>
                <w:sz w:val="24"/>
                <w:szCs w:val="24"/>
              </w:rPr>
              <w:t>2. Оценка и контроль рисков своих сбережений. Экономические кризисы. Финансовое мошенничество. Методы и пути минимизации рисков</w:t>
            </w:r>
          </w:p>
        </w:tc>
        <w:tc>
          <w:tcPr>
            <w:tcW w:w="605" w:type="pct"/>
            <w:vMerge/>
            <w:vAlign w:val="center"/>
          </w:tcPr>
          <w:p w:rsidR="00BE63F1" w:rsidRPr="009503D8" w:rsidRDefault="00BE63F1" w:rsidP="00856436">
            <w:pPr>
              <w:suppressAutoHyphens/>
              <w:jc w:val="center"/>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iCs/>
                <w:sz w:val="24"/>
                <w:szCs w:val="24"/>
              </w:rPr>
            </w:pPr>
            <w:r>
              <w:rPr>
                <w:rFonts w:ascii="Times New Roman" w:hAnsi="Times New Roman"/>
                <w:b/>
                <w:bCs/>
                <w:sz w:val="24"/>
                <w:szCs w:val="24"/>
              </w:rPr>
              <w:t>В том числе практических и лабораторных занятий</w:t>
            </w:r>
          </w:p>
        </w:tc>
        <w:tc>
          <w:tcPr>
            <w:tcW w:w="605" w:type="pct"/>
            <w:vAlign w:val="center"/>
          </w:tcPr>
          <w:p w:rsidR="00BE63F1" w:rsidRPr="009503D8" w:rsidRDefault="00BE63F1" w:rsidP="00377C72">
            <w:pPr>
              <w:suppressAutoHyphens/>
              <w:rPr>
                <w:rFonts w:ascii="Times New Roman" w:hAnsi="Times New Roman"/>
                <w:iCs/>
                <w:sz w:val="24"/>
                <w:szCs w:val="24"/>
              </w:rPr>
            </w:pP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842" w:type="pct"/>
            <w:vMerge/>
          </w:tcPr>
          <w:p w:rsidR="00BE63F1" w:rsidRDefault="00BE63F1" w:rsidP="00856436">
            <w:pPr>
              <w:rPr>
                <w:rFonts w:ascii="Times New Roman" w:hAnsi="Times New Roman"/>
                <w:b/>
                <w:bCs/>
                <w:sz w:val="24"/>
                <w:szCs w:val="24"/>
              </w:rPr>
            </w:pPr>
          </w:p>
        </w:tc>
        <w:tc>
          <w:tcPr>
            <w:tcW w:w="2953" w:type="pct"/>
          </w:tcPr>
          <w:p w:rsidR="00BE63F1" w:rsidRDefault="00BE63F1" w:rsidP="00856436">
            <w:pPr>
              <w:rPr>
                <w:rFonts w:ascii="Times New Roman" w:hAnsi="Times New Roman"/>
                <w:b/>
                <w:iCs/>
                <w:sz w:val="24"/>
                <w:szCs w:val="24"/>
              </w:rPr>
            </w:pPr>
            <w:r>
              <w:rPr>
                <w:rFonts w:ascii="Times New Roman" w:hAnsi="Times New Roman"/>
                <w:b/>
                <w:iCs/>
                <w:sz w:val="24"/>
                <w:szCs w:val="24"/>
              </w:rPr>
              <w:t xml:space="preserve">Практическое занятие 7. </w:t>
            </w:r>
            <w:r>
              <w:rPr>
                <w:rFonts w:ascii="Times New Roman" w:hAnsi="Times New Roman"/>
                <w:iCs/>
                <w:sz w:val="24"/>
                <w:szCs w:val="24"/>
              </w:rPr>
              <w:t>Написание бизнес-плана</w:t>
            </w:r>
            <w:r>
              <w:rPr>
                <w:rFonts w:ascii="Times New Roman" w:hAnsi="Times New Roman"/>
                <w:b/>
                <w:iCs/>
                <w:sz w:val="24"/>
                <w:szCs w:val="24"/>
              </w:rPr>
              <w:t xml:space="preserve"> </w:t>
            </w:r>
          </w:p>
          <w:p w:rsidR="00BE63F1" w:rsidRDefault="00BE63F1" w:rsidP="00856436">
            <w:pPr>
              <w:rPr>
                <w:rFonts w:ascii="Times New Roman" w:hAnsi="Times New Roman"/>
                <w:b/>
                <w:iCs/>
                <w:sz w:val="24"/>
                <w:szCs w:val="24"/>
              </w:rPr>
            </w:pPr>
            <w:r>
              <w:rPr>
                <w:rFonts w:ascii="Times New Roman" w:hAnsi="Times New Roman"/>
                <w:b/>
                <w:iCs/>
                <w:sz w:val="24"/>
                <w:szCs w:val="24"/>
              </w:rPr>
              <w:t xml:space="preserve">Практическое занятие 8. </w:t>
            </w:r>
            <w:r>
              <w:rPr>
                <w:rFonts w:ascii="Times New Roman" w:hAnsi="Times New Roman"/>
                <w:iCs/>
                <w:sz w:val="24"/>
                <w:szCs w:val="24"/>
              </w:rPr>
              <w:t>Защита бизнес-плана</w:t>
            </w:r>
          </w:p>
        </w:tc>
        <w:tc>
          <w:tcPr>
            <w:tcW w:w="605" w:type="pct"/>
            <w:vAlign w:val="center"/>
          </w:tcPr>
          <w:p w:rsidR="00BE63F1" w:rsidRDefault="00BE63F1" w:rsidP="00377C72">
            <w:pPr>
              <w:suppressAutoHyphens/>
              <w:jc w:val="center"/>
              <w:rPr>
                <w:rFonts w:ascii="Times New Roman" w:hAnsi="Times New Roman"/>
                <w:iCs/>
                <w:sz w:val="24"/>
                <w:szCs w:val="24"/>
              </w:rPr>
            </w:pPr>
            <w:r>
              <w:rPr>
                <w:rFonts w:ascii="Times New Roman" w:hAnsi="Times New Roman"/>
                <w:iCs/>
                <w:sz w:val="24"/>
                <w:szCs w:val="24"/>
              </w:rPr>
              <w:t>2</w:t>
            </w:r>
          </w:p>
          <w:p w:rsidR="00BE63F1" w:rsidRPr="009503D8" w:rsidRDefault="00BE63F1" w:rsidP="00377C72">
            <w:pPr>
              <w:suppressAutoHyphens/>
              <w:jc w:val="center"/>
              <w:rPr>
                <w:rFonts w:ascii="Times New Roman" w:hAnsi="Times New Roman"/>
                <w:iCs/>
                <w:sz w:val="24"/>
                <w:szCs w:val="24"/>
              </w:rPr>
            </w:pPr>
            <w:r>
              <w:rPr>
                <w:rFonts w:ascii="Times New Roman" w:hAnsi="Times New Roman"/>
                <w:iCs/>
                <w:sz w:val="24"/>
                <w:szCs w:val="24"/>
              </w:rPr>
              <w:t>2</w:t>
            </w:r>
          </w:p>
        </w:tc>
        <w:tc>
          <w:tcPr>
            <w:tcW w:w="600" w:type="pct"/>
            <w:vMerge/>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3795" w:type="pct"/>
            <w:gridSpan w:val="2"/>
          </w:tcPr>
          <w:p w:rsidR="00BE63F1" w:rsidRDefault="00BE63F1" w:rsidP="00856436">
            <w:pPr>
              <w:suppressAutoHyphens/>
              <w:rPr>
                <w:rFonts w:ascii="Times New Roman" w:hAnsi="Times New Roman"/>
                <w:b/>
                <w:sz w:val="24"/>
                <w:szCs w:val="24"/>
              </w:rPr>
            </w:pPr>
            <w:r>
              <w:rPr>
                <w:rFonts w:ascii="Times New Roman" w:hAnsi="Times New Roman"/>
                <w:b/>
                <w:sz w:val="24"/>
                <w:szCs w:val="24"/>
              </w:rPr>
              <w:t>Промежуточная аттестация</w:t>
            </w:r>
          </w:p>
        </w:tc>
        <w:tc>
          <w:tcPr>
            <w:tcW w:w="605" w:type="pct"/>
            <w:vAlign w:val="center"/>
          </w:tcPr>
          <w:p w:rsidR="00BE63F1" w:rsidRPr="009503D8" w:rsidRDefault="00BE63F1" w:rsidP="00856436">
            <w:pPr>
              <w:jc w:val="center"/>
              <w:rPr>
                <w:rFonts w:ascii="Times New Roman" w:hAnsi="Times New Roman"/>
                <w:sz w:val="24"/>
                <w:szCs w:val="24"/>
              </w:rPr>
            </w:pPr>
            <w:r w:rsidRPr="009503D8">
              <w:rPr>
                <w:rFonts w:ascii="Times New Roman" w:hAnsi="Times New Roman"/>
                <w:sz w:val="24"/>
                <w:szCs w:val="24"/>
              </w:rPr>
              <w:t>2</w:t>
            </w:r>
          </w:p>
          <w:p w:rsidR="00BE63F1" w:rsidRPr="009503D8" w:rsidRDefault="00BE63F1" w:rsidP="00856436">
            <w:pPr>
              <w:jc w:val="center"/>
              <w:rPr>
                <w:rFonts w:ascii="Times New Roman" w:hAnsi="Times New Roman"/>
                <w:sz w:val="24"/>
                <w:szCs w:val="24"/>
              </w:rPr>
            </w:pPr>
          </w:p>
        </w:tc>
        <w:tc>
          <w:tcPr>
            <w:tcW w:w="600" w:type="pct"/>
          </w:tcPr>
          <w:p w:rsidR="00BE63F1" w:rsidRPr="004D3453" w:rsidRDefault="00BE63F1" w:rsidP="00856436">
            <w:pPr>
              <w:jc w:val="center"/>
              <w:rPr>
                <w:rFonts w:ascii="Times New Roman" w:hAnsi="Times New Roman"/>
                <w:sz w:val="24"/>
                <w:szCs w:val="24"/>
              </w:rPr>
            </w:pPr>
          </w:p>
        </w:tc>
      </w:tr>
      <w:tr w:rsidR="00BE63F1" w:rsidTr="00856436">
        <w:trPr>
          <w:trHeight w:val="20"/>
        </w:trPr>
        <w:tc>
          <w:tcPr>
            <w:tcW w:w="3795" w:type="pct"/>
            <w:gridSpan w:val="2"/>
          </w:tcPr>
          <w:p w:rsidR="00BE63F1" w:rsidRDefault="00BE63F1" w:rsidP="00856436">
            <w:pPr>
              <w:rPr>
                <w:rFonts w:ascii="Times New Roman" w:hAnsi="Times New Roman"/>
                <w:b/>
                <w:bCs/>
                <w:sz w:val="24"/>
                <w:szCs w:val="24"/>
              </w:rPr>
            </w:pPr>
            <w:r>
              <w:rPr>
                <w:rFonts w:ascii="Times New Roman" w:hAnsi="Times New Roman"/>
                <w:b/>
                <w:bCs/>
                <w:sz w:val="24"/>
                <w:szCs w:val="24"/>
              </w:rPr>
              <w:t>Всего:</w:t>
            </w:r>
          </w:p>
        </w:tc>
        <w:tc>
          <w:tcPr>
            <w:tcW w:w="605" w:type="pct"/>
            <w:vAlign w:val="center"/>
          </w:tcPr>
          <w:p w:rsidR="00BE63F1" w:rsidRPr="0070382D" w:rsidRDefault="00BE63F1" w:rsidP="00856436">
            <w:pPr>
              <w:jc w:val="center"/>
              <w:rPr>
                <w:rFonts w:ascii="Times New Roman" w:hAnsi="Times New Roman"/>
                <w:b/>
                <w:bCs/>
                <w:sz w:val="24"/>
                <w:szCs w:val="24"/>
              </w:rPr>
            </w:pPr>
            <w:r w:rsidRPr="0070382D">
              <w:rPr>
                <w:rFonts w:ascii="Times New Roman" w:hAnsi="Times New Roman"/>
                <w:b/>
                <w:bCs/>
                <w:sz w:val="24"/>
                <w:szCs w:val="24"/>
              </w:rPr>
              <w:t>36</w:t>
            </w:r>
          </w:p>
        </w:tc>
        <w:tc>
          <w:tcPr>
            <w:tcW w:w="600" w:type="pct"/>
          </w:tcPr>
          <w:p w:rsidR="00BE63F1" w:rsidRPr="004D3453" w:rsidRDefault="00BE63F1" w:rsidP="00856436">
            <w:pPr>
              <w:jc w:val="center"/>
              <w:rPr>
                <w:rFonts w:ascii="Times New Roman" w:hAnsi="Times New Roman"/>
                <w:bCs/>
                <w:sz w:val="24"/>
                <w:szCs w:val="24"/>
              </w:rPr>
            </w:pPr>
          </w:p>
        </w:tc>
      </w:tr>
    </w:tbl>
    <w:p w:rsidR="00BE63F1" w:rsidRDefault="00BE63F1" w:rsidP="004D3453">
      <w:pPr>
        <w:rPr>
          <w:rFonts w:ascii="Times New Roman" w:hAnsi="Times New Roman"/>
          <w:i/>
        </w:rPr>
        <w:sectPr w:rsidR="00BE63F1">
          <w:pgSz w:w="16840" w:h="11907" w:orient="landscape"/>
          <w:pgMar w:top="851" w:right="1134" w:bottom="851" w:left="992" w:header="709" w:footer="709" w:gutter="0"/>
          <w:cols w:space="720"/>
        </w:sectPr>
      </w:pPr>
      <w:r>
        <w:rPr>
          <w:rFonts w:ascii="Times New Roman" w:hAnsi="Times New Roman"/>
          <w:i/>
        </w:rPr>
        <w:br w:type="textWrapping" w:clear="all"/>
      </w:r>
    </w:p>
    <w:p w:rsidR="00BE63F1" w:rsidRDefault="00BE63F1" w:rsidP="004D3453">
      <w:pPr>
        <w:rPr>
          <w:rFonts w:ascii="Times New Roman" w:hAnsi="Times New Roman"/>
          <w:sz w:val="24"/>
          <w:szCs w:val="24"/>
        </w:rPr>
        <w:sectPr w:rsidR="00BE63F1" w:rsidSect="006D1C4C">
          <w:pgSz w:w="16838" w:h="11906" w:orient="landscape"/>
          <w:pgMar w:top="1701" w:right="1134" w:bottom="567" w:left="1134" w:header="709" w:footer="709" w:gutter="0"/>
          <w:cols w:space="708"/>
          <w:docGrid w:linePitch="360"/>
        </w:sectPr>
      </w:pPr>
    </w:p>
    <w:p w:rsidR="00BE63F1" w:rsidRDefault="00BE63F1" w:rsidP="004D3453">
      <w:pPr>
        <w:ind w:firstLine="708"/>
        <w:rPr>
          <w:rFonts w:ascii="Times New Roman" w:hAnsi="Times New Roman"/>
          <w:sz w:val="24"/>
          <w:szCs w:val="24"/>
        </w:rPr>
      </w:pPr>
    </w:p>
    <w:p w:rsidR="00BE63F1" w:rsidRDefault="00BE63F1" w:rsidP="004D3453">
      <w:pPr>
        <w:rPr>
          <w:rFonts w:ascii="Times New Roman" w:hAnsi="Times New Roman"/>
          <w:sz w:val="24"/>
          <w:szCs w:val="24"/>
        </w:rPr>
      </w:pPr>
    </w:p>
    <w:p w:rsidR="00BE63F1" w:rsidRPr="004D3453" w:rsidRDefault="00BE63F1" w:rsidP="004D3453">
      <w:pPr>
        <w:rPr>
          <w:rFonts w:ascii="Times New Roman" w:hAnsi="Times New Roman"/>
          <w:sz w:val="24"/>
          <w:szCs w:val="24"/>
        </w:rPr>
        <w:sectPr w:rsidR="00BE63F1" w:rsidRPr="004D3453" w:rsidSect="006D1C4C">
          <w:footerReference w:type="default" r:id="rId10"/>
          <w:pgSz w:w="16838" w:h="11906" w:orient="landscape"/>
          <w:pgMar w:top="1701" w:right="1134" w:bottom="567" w:left="1134" w:header="709" w:footer="709" w:gutter="0"/>
          <w:cols w:space="708"/>
          <w:docGrid w:linePitch="360"/>
        </w:sectPr>
      </w:pPr>
    </w:p>
    <w:p w:rsidR="00BE63F1" w:rsidRDefault="00BE63F1" w:rsidP="00782EFC">
      <w:pPr>
        <w:rPr>
          <w:rFonts w:ascii="Times New Roman" w:hAnsi="Times New Roman"/>
          <w:sz w:val="24"/>
          <w:szCs w:val="24"/>
        </w:rPr>
      </w:pPr>
    </w:p>
    <w:p w:rsidR="00BE63F1" w:rsidRPr="00DF068E" w:rsidRDefault="00BE63F1" w:rsidP="00782EFC">
      <w:pPr>
        <w:pStyle w:val="1c"/>
        <w:rPr>
          <w:rFonts w:ascii="Times New Roman" w:hAnsi="Times New Roman"/>
        </w:rPr>
      </w:pPr>
      <w:bookmarkStart w:id="22" w:name="_Toc152334671"/>
      <w:bookmarkStart w:id="23" w:name="_Toc156294574"/>
      <w:bookmarkStart w:id="24"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2"/>
      <w:r>
        <w:rPr>
          <w:rFonts w:ascii="Times New Roman" w:hAnsi="Times New Roman"/>
        </w:rPr>
        <w:t>ДИСЦИПЛИНЫ</w:t>
      </w:r>
      <w:bookmarkEnd w:id="23"/>
      <w:bookmarkEnd w:id="24"/>
    </w:p>
    <w:p w:rsidR="00BE63F1" w:rsidRPr="00E11160" w:rsidRDefault="00BE63F1" w:rsidP="00782EFC">
      <w:pPr>
        <w:pStyle w:val="112"/>
        <w:rPr>
          <w:rFonts w:ascii="Times New Roman" w:hAnsi="Times New Roman"/>
        </w:rPr>
      </w:pPr>
      <w:bookmarkStart w:id="25" w:name="_Toc152334672"/>
      <w:bookmarkStart w:id="26" w:name="_Toc156294575"/>
      <w:bookmarkStart w:id="27" w:name="_Toc156825297"/>
      <w:r w:rsidRPr="00E11160">
        <w:rPr>
          <w:rFonts w:ascii="Times New Roman" w:hAnsi="Times New Roman"/>
        </w:rPr>
        <w:t>3.1. Материально-техническое обеспечение</w:t>
      </w:r>
      <w:bookmarkEnd w:id="25"/>
      <w:bookmarkEnd w:id="26"/>
      <w:bookmarkEnd w:id="27"/>
    </w:p>
    <w:p w:rsidR="00BE63F1" w:rsidRPr="00745A46" w:rsidRDefault="00BE63F1" w:rsidP="00745A46">
      <w:pPr>
        <w:pStyle w:val="Heading3"/>
        <w:spacing w:before="0" w:after="0"/>
        <w:ind w:firstLine="709"/>
        <w:rPr>
          <w:rFonts w:ascii="Times New Roman" w:hAnsi="Times New Roman"/>
          <w:b w:val="0"/>
          <w:sz w:val="24"/>
          <w:szCs w:val="24"/>
        </w:rPr>
      </w:pPr>
      <w:r w:rsidRPr="00745A46">
        <w:rPr>
          <w:rFonts w:ascii="Times New Roman" w:hAnsi="Times New Roman"/>
          <w:b w:val="0"/>
          <w:sz w:val="24"/>
          <w:szCs w:val="24"/>
        </w:rPr>
        <w:t>Кабинет  «Социально-гуманитарных дисциплин».</w:t>
      </w:r>
      <w:bookmarkStart w:id="28" w:name="_Toc152334673"/>
      <w:bookmarkStart w:id="29" w:name="_Toc156294576"/>
      <w:bookmarkStart w:id="30" w:name="_Toc156825298"/>
    </w:p>
    <w:p w:rsidR="00BE63F1" w:rsidRPr="005E2F5B" w:rsidRDefault="00BE63F1" w:rsidP="00745A46">
      <w:pPr>
        <w:pStyle w:val="41"/>
        <w:shd w:val="clear" w:color="auto" w:fill="auto"/>
        <w:tabs>
          <w:tab w:val="left" w:pos="0"/>
        </w:tabs>
        <w:spacing w:before="0" w:line="240" w:lineRule="auto"/>
        <w:ind w:firstLine="709"/>
        <w:jc w:val="both"/>
        <w:rPr>
          <w:rFonts w:ascii="Times New Roman" w:hAnsi="Times New Roman"/>
          <w:sz w:val="24"/>
          <w:szCs w:val="24"/>
        </w:rPr>
      </w:pPr>
      <w:r w:rsidRPr="005E2F5B">
        <w:rPr>
          <w:rFonts w:ascii="Times New Roman" w:hAnsi="Times New Roman"/>
          <w:sz w:val="24"/>
          <w:szCs w:val="24"/>
        </w:rPr>
        <w:t>В состав учебно-методического и материально-технического обеспечения программы учебной дисциплины входят:</w:t>
      </w:r>
    </w:p>
    <w:p w:rsidR="00BE63F1" w:rsidRPr="005E2F5B" w:rsidRDefault="00BE63F1" w:rsidP="00745A46">
      <w:pPr>
        <w:pStyle w:val="1f"/>
        <w:tabs>
          <w:tab w:val="left" w:pos="0"/>
        </w:tabs>
        <w:ind w:firstLine="709"/>
        <w:jc w:val="both"/>
        <w:rPr>
          <w:rFonts w:ascii="Times New Roman" w:hAnsi="Times New Roman"/>
          <w:sz w:val="24"/>
          <w:szCs w:val="24"/>
        </w:rPr>
      </w:pPr>
      <w:r w:rsidRPr="005E2F5B">
        <w:rPr>
          <w:rFonts w:ascii="Times New Roman" w:hAnsi="Times New Roman"/>
          <w:sz w:val="24"/>
          <w:szCs w:val="24"/>
        </w:rPr>
        <w:t>- посадочные места по количеству обучающихся;</w:t>
      </w:r>
    </w:p>
    <w:p w:rsidR="00BE63F1" w:rsidRPr="005E2F5B" w:rsidRDefault="00BE63F1" w:rsidP="00745A46">
      <w:pPr>
        <w:pStyle w:val="1f"/>
        <w:tabs>
          <w:tab w:val="left" w:pos="0"/>
        </w:tabs>
        <w:ind w:firstLine="709"/>
        <w:jc w:val="both"/>
        <w:rPr>
          <w:rFonts w:ascii="Times New Roman" w:hAnsi="Times New Roman"/>
          <w:sz w:val="24"/>
          <w:szCs w:val="24"/>
        </w:rPr>
      </w:pPr>
      <w:r w:rsidRPr="005E2F5B">
        <w:rPr>
          <w:rFonts w:ascii="Times New Roman" w:hAnsi="Times New Roman"/>
          <w:sz w:val="24"/>
          <w:szCs w:val="24"/>
        </w:rPr>
        <w:t>- рабочее место преподавателя.</w:t>
      </w:r>
    </w:p>
    <w:p w:rsidR="00BE63F1" w:rsidRPr="005E2F5B" w:rsidRDefault="00BE63F1" w:rsidP="003C351A">
      <w:pPr>
        <w:pStyle w:val="1f"/>
        <w:tabs>
          <w:tab w:val="left" w:pos="0"/>
        </w:tabs>
        <w:ind w:firstLine="851"/>
        <w:jc w:val="both"/>
        <w:rPr>
          <w:rFonts w:ascii="Times New Roman" w:hAnsi="Times New Roman"/>
          <w:sz w:val="24"/>
          <w:szCs w:val="24"/>
        </w:rPr>
      </w:pPr>
    </w:p>
    <w:p w:rsidR="00BE63F1" w:rsidRPr="005E2F5B" w:rsidRDefault="00BE63F1" w:rsidP="003C351A">
      <w:pPr>
        <w:pStyle w:val="1f"/>
        <w:tabs>
          <w:tab w:val="left" w:pos="0"/>
        </w:tabs>
        <w:ind w:firstLine="851"/>
        <w:jc w:val="both"/>
        <w:rPr>
          <w:rFonts w:ascii="Times New Roman" w:hAnsi="Times New Roman"/>
          <w:sz w:val="24"/>
          <w:szCs w:val="24"/>
        </w:rPr>
      </w:pPr>
      <w:r w:rsidRPr="005E2F5B">
        <w:rPr>
          <w:rFonts w:ascii="Times New Roman" w:hAnsi="Times New Roman"/>
          <w:sz w:val="24"/>
          <w:szCs w:val="24"/>
        </w:rPr>
        <w:t>Технические средства обучения:</w:t>
      </w:r>
    </w:p>
    <w:p w:rsidR="00BE63F1" w:rsidRPr="005E2F5B" w:rsidRDefault="00BE63F1" w:rsidP="003C351A">
      <w:pPr>
        <w:pStyle w:val="1f"/>
        <w:tabs>
          <w:tab w:val="left" w:pos="0"/>
        </w:tabs>
        <w:ind w:firstLine="851"/>
        <w:jc w:val="both"/>
        <w:rPr>
          <w:rFonts w:ascii="Times New Roman" w:hAnsi="Times New Roman"/>
          <w:i/>
          <w:iCs/>
          <w:sz w:val="24"/>
          <w:szCs w:val="24"/>
        </w:rPr>
      </w:pPr>
      <w:r w:rsidRPr="005E2F5B">
        <w:rPr>
          <w:rFonts w:ascii="Times New Roman" w:hAnsi="Times New Roman"/>
          <w:sz w:val="24"/>
          <w:szCs w:val="24"/>
        </w:rPr>
        <w:t>- компьютер;</w:t>
      </w:r>
    </w:p>
    <w:p w:rsidR="00BE63F1" w:rsidRPr="005E2F5B" w:rsidRDefault="00BE63F1" w:rsidP="003C351A">
      <w:pPr>
        <w:pStyle w:val="BodyText2"/>
        <w:tabs>
          <w:tab w:val="left" w:pos="0"/>
        </w:tabs>
        <w:ind w:firstLine="851"/>
      </w:pPr>
      <w:r w:rsidRPr="005E2F5B">
        <w:t>- презентации к урокам.</w:t>
      </w:r>
    </w:p>
    <w:p w:rsidR="00BE63F1" w:rsidRPr="005E2F5B" w:rsidRDefault="00BE63F1" w:rsidP="003C351A">
      <w:pPr>
        <w:pStyle w:val="BodyText2"/>
        <w:tabs>
          <w:tab w:val="left" w:pos="0"/>
        </w:tabs>
        <w:ind w:firstLine="851"/>
      </w:pPr>
    </w:p>
    <w:p w:rsidR="00BE63F1" w:rsidRPr="005E2F5B" w:rsidRDefault="00BE63F1" w:rsidP="003C351A">
      <w:pPr>
        <w:pStyle w:val="1f"/>
        <w:tabs>
          <w:tab w:val="left" w:pos="0"/>
        </w:tabs>
        <w:ind w:firstLine="851"/>
        <w:jc w:val="both"/>
        <w:rPr>
          <w:rFonts w:ascii="Times New Roman" w:hAnsi="Times New Roman"/>
          <w:sz w:val="24"/>
          <w:szCs w:val="24"/>
        </w:rPr>
      </w:pPr>
      <w:r w:rsidRPr="005E2F5B">
        <w:rPr>
          <w:rFonts w:ascii="Times New Roman" w:hAnsi="Times New Roman"/>
          <w:sz w:val="24"/>
          <w:szCs w:val="24"/>
        </w:rPr>
        <w:t>Контрольно-измерительные материалы:</w:t>
      </w:r>
    </w:p>
    <w:p w:rsidR="00BE63F1" w:rsidRPr="005E2F5B" w:rsidRDefault="00BE63F1" w:rsidP="003C351A">
      <w:pPr>
        <w:pStyle w:val="1f"/>
        <w:tabs>
          <w:tab w:val="left" w:pos="0"/>
        </w:tabs>
        <w:ind w:firstLine="851"/>
        <w:jc w:val="both"/>
        <w:rPr>
          <w:rFonts w:ascii="Times New Roman" w:hAnsi="Times New Roman"/>
          <w:sz w:val="24"/>
          <w:szCs w:val="24"/>
        </w:rPr>
      </w:pPr>
      <w:r w:rsidRPr="005E2F5B">
        <w:rPr>
          <w:rFonts w:ascii="Times New Roman" w:hAnsi="Times New Roman"/>
          <w:sz w:val="24"/>
          <w:szCs w:val="24"/>
        </w:rPr>
        <w:t>- Тестовые задания по темам курса;</w:t>
      </w:r>
    </w:p>
    <w:p w:rsidR="00BE63F1" w:rsidRPr="005E2F5B" w:rsidRDefault="00BE63F1" w:rsidP="003C351A">
      <w:pPr>
        <w:pStyle w:val="1f"/>
        <w:tabs>
          <w:tab w:val="left" w:pos="0"/>
        </w:tabs>
        <w:ind w:firstLine="851"/>
        <w:jc w:val="both"/>
        <w:rPr>
          <w:rFonts w:ascii="Times New Roman" w:hAnsi="Times New Roman"/>
          <w:sz w:val="24"/>
          <w:szCs w:val="24"/>
        </w:rPr>
      </w:pPr>
      <w:r w:rsidRPr="005E2F5B">
        <w:rPr>
          <w:rFonts w:ascii="Times New Roman" w:hAnsi="Times New Roman"/>
          <w:sz w:val="24"/>
          <w:szCs w:val="24"/>
        </w:rPr>
        <w:t>- Письменные проверочные работы по темам дисциплины;</w:t>
      </w:r>
    </w:p>
    <w:p w:rsidR="00BE63F1" w:rsidRPr="005E2F5B" w:rsidRDefault="00BE63F1" w:rsidP="003C351A">
      <w:pPr>
        <w:rPr>
          <w:rFonts w:ascii="Times New Roman" w:hAnsi="Times New Roman"/>
          <w:sz w:val="24"/>
          <w:szCs w:val="24"/>
        </w:rPr>
      </w:pPr>
      <w:r w:rsidRPr="005E2F5B">
        <w:rPr>
          <w:rFonts w:ascii="Times New Roman" w:hAnsi="Times New Roman"/>
          <w:sz w:val="24"/>
          <w:szCs w:val="24"/>
        </w:rPr>
        <w:t>- комплект контрольно-оценочных средств для проведения аттестации</w:t>
      </w:r>
    </w:p>
    <w:p w:rsidR="00BE63F1" w:rsidRPr="005E2F5B" w:rsidRDefault="00BE63F1" w:rsidP="00782EFC">
      <w:pPr>
        <w:pStyle w:val="112"/>
        <w:rPr>
          <w:rFonts w:ascii="Times New Roman" w:hAnsi="Times New Roman"/>
        </w:rPr>
      </w:pPr>
    </w:p>
    <w:p w:rsidR="00BE63F1" w:rsidRPr="00E11160" w:rsidRDefault="00BE63F1" w:rsidP="00782EFC">
      <w:pPr>
        <w:pStyle w:val="112"/>
        <w:rPr>
          <w:rFonts w:ascii="Times New Roman" w:hAnsi="Times New Roman"/>
        </w:rPr>
      </w:pPr>
      <w:r w:rsidRPr="00E11160">
        <w:rPr>
          <w:rFonts w:ascii="Times New Roman" w:hAnsi="Times New Roman"/>
        </w:rPr>
        <w:t>3.2. Учебно-методическое обеспечение</w:t>
      </w:r>
      <w:bookmarkEnd w:id="28"/>
      <w:bookmarkEnd w:id="29"/>
      <w:bookmarkEnd w:id="30"/>
    </w:p>
    <w:p w:rsidR="00BE63F1" w:rsidRPr="00377C72" w:rsidRDefault="00BE63F1" w:rsidP="00377C72">
      <w:pPr>
        <w:pStyle w:val="ListParagraph"/>
        <w:spacing w:line="276" w:lineRule="auto"/>
        <w:ind w:left="0" w:firstLine="709"/>
        <w:rPr>
          <w:rFonts w:ascii="Times New Roman" w:hAnsi="Times New Roman"/>
          <w:b/>
          <w:sz w:val="24"/>
          <w:szCs w:val="24"/>
        </w:rPr>
      </w:pPr>
      <w:bookmarkStart w:id="31" w:name="_Hlk156820957"/>
      <w:r w:rsidRPr="00377C72">
        <w:rPr>
          <w:rFonts w:ascii="Times New Roman" w:hAnsi="Times New Roman"/>
          <w:sz w:val="24"/>
          <w:szCs w:val="24"/>
        </w:rPr>
        <w:t>3.2.1. Основные печатные и/или электронные издания</w:t>
      </w:r>
      <w:bookmarkStart w:id="32" w:name="_Toc152334674"/>
      <w:bookmarkStart w:id="33" w:name="_Toc156294577"/>
      <w:bookmarkStart w:id="34" w:name="_Toc156825299"/>
      <w:bookmarkEnd w:id="31"/>
    </w:p>
    <w:p w:rsidR="00BE63F1" w:rsidRPr="00811207" w:rsidRDefault="00BE63F1" w:rsidP="00F301BB">
      <w:pPr>
        <w:widowControl w:val="0"/>
        <w:numPr>
          <w:ilvl w:val="0"/>
          <w:numId w:val="28"/>
        </w:numPr>
        <w:tabs>
          <w:tab w:val="left" w:pos="1048"/>
        </w:tabs>
        <w:autoSpaceDE w:val="0"/>
        <w:autoSpaceDN w:val="0"/>
        <w:ind w:left="0" w:firstLine="737"/>
        <w:jc w:val="both"/>
        <w:rPr>
          <w:rFonts w:ascii="Times New Roman" w:hAnsi="Times New Roman"/>
          <w:sz w:val="24"/>
        </w:rPr>
      </w:pPr>
      <w:r w:rsidRPr="00811207">
        <w:rPr>
          <w:rFonts w:ascii="Times New Roman" w:hAnsi="Times New Roman"/>
          <w:sz w:val="24"/>
        </w:rPr>
        <w:t>Жданова А.О., Савицкая Е.В. Финансовая грамотность: материалы для обучающихся. Среднее  профессиональное образование – М.:ВАКО,2022г.</w:t>
      </w:r>
    </w:p>
    <w:p w:rsidR="00BE63F1" w:rsidRPr="00811207" w:rsidRDefault="00BE63F1" w:rsidP="00F301BB">
      <w:pPr>
        <w:widowControl w:val="0"/>
        <w:numPr>
          <w:ilvl w:val="0"/>
          <w:numId w:val="28"/>
        </w:numPr>
        <w:tabs>
          <w:tab w:val="left" w:pos="1048"/>
        </w:tabs>
        <w:autoSpaceDE w:val="0"/>
        <w:autoSpaceDN w:val="0"/>
        <w:ind w:left="0" w:firstLine="737"/>
        <w:jc w:val="both"/>
        <w:rPr>
          <w:rFonts w:ascii="Times New Roman" w:hAnsi="Times New Roman"/>
          <w:sz w:val="24"/>
        </w:rPr>
      </w:pPr>
      <w:r w:rsidRPr="00811207">
        <w:rPr>
          <w:rFonts w:ascii="Times New Roman" w:hAnsi="Times New Roman"/>
          <w:sz w:val="24"/>
        </w:rPr>
        <w:t>Каджаева М.Р. Финансовая грамотность: учеб. пособие для студ. учреждений сред. профессиональное.–4-еизд.стер.М.:Издательский  центр «Академия»,2022.г</w:t>
      </w:r>
    </w:p>
    <w:p w:rsidR="00BE63F1" w:rsidRPr="00811207" w:rsidRDefault="00BE63F1" w:rsidP="00F301BB">
      <w:pPr>
        <w:widowControl w:val="0"/>
        <w:numPr>
          <w:ilvl w:val="0"/>
          <w:numId w:val="28"/>
        </w:numPr>
        <w:tabs>
          <w:tab w:val="left" w:pos="1048"/>
        </w:tabs>
        <w:autoSpaceDE w:val="0"/>
        <w:autoSpaceDN w:val="0"/>
        <w:ind w:left="0" w:firstLine="737"/>
        <w:jc w:val="both"/>
        <w:rPr>
          <w:rFonts w:ascii="Times New Roman" w:hAnsi="Times New Roman"/>
          <w:sz w:val="24"/>
        </w:rPr>
      </w:pPr>
      <w:r w:rsidRPr="00811207">
        <w:rPr>
          <w:rFonts w:ascii="Times New Roman" w:hAnsi="Times New Roman"/>
          <w:sz w:val="24"/>
        </w:rPr>
        <w:t>Каджаева М.Р.Финансовая грамотность. Методические рекомендации: учеб.пособие для студ.учреждений сред.профессиональное  образования/М.2023г.</w:t>
      </w:r>
    </w:p>
    <w:p w:rsidR="00BE63F1" w:rsidRPr="00811207" w:rsidRDefault="00BE63F1" w:rsidP="00F301BB">
      <w:pPr>
        <w:widowControl w:val="0"/>
        <w:tabs>
          <w:tab w:val="left" w:pos="1048"/>
        </w:tabs>
        <w:autoSpaceDE w:val="0"/>
        <w:autoSpaceDN w:val="0"/>
        <w:ind w:firstLine="737"/>
        <w:jc w:val="both"/>
        <w:rPr>
          <w:rFonts w:ascii="Times New Roman" w:hAnsi="Times New Roman"/>
          <w:sz w:val="24"/>
        </w:rPr>
      </w:pPr>
      <w:r w:rsidRPr="00811207">
        <w:rPr>
          <w:rFonts w:ascii="Times New Roman" w:hAnsi="Times New Roman"/>
          <w:sz w:val="24"/>
        </w:rPr>
        <w:t>4.Каджаева М.Р. Финансовая грамотность. Практикум; учеб. пособие для студ.учрежденийсред.профессиональноеобразования/ФОРА -2023г.</w:t>
      </w:r>
    </w:p>
    <w:p w:rsidR="00BE63F1" w:rsidRPr="00811207" w:rsidRDefault="00BE63F1" w:rsidP="00F301BB">
      <w:pPr>
        <w:widowControl w:val="0"/>
        <w:tabs>
          <w:tab w:val="left" w:pos="1048"/>
        </w:tabs>
        <w:autoSpaceDE w:val="0"/>
        <w:autoSpaceDN w:val="0"/>
        <w:ind w:firstLine="737"/>
        <w:jc w:val="both"/>
        <w:rPr>
          <w:rFonts w:ascii="Times New Roman" w:hAnsi="Times New Roman"/>
          <w:sz w:val="24"/>
        </w:rPr>
      </w:pPr>
      <w:r w:rsidRPr="00811207">
        <w:rPr>
          <w:rFonts w:ascii="Times New Roman" w:hAnsi="Times New Roman"/>
          <w:sz w:val="24"/>
        </w:rPr>
        <w:t>5.ФлицлерА.В.Основы финансовой грамотности: учебное пособие для среднего профессионального образования – Москва: ИздательствоЮрайт,2022г.</w:t>
      </w:r>
    </w:p>
    <w:p w:rsidR="00BE63F1" w:rsidRPr="00811207" w:rsidRDefault="00BE63F1" w:rsidP="00F301BB">
      <w:pPr>
        <w:pStyle w:val="1f0"/>
        <w:widowControl w:val="0"/>
        <w:tabs>
          <w:tab w:val="left" w:pos="709"/>
          <w:tab w:val="left" w:pos="1134"/>
          <w:tab w:val="left" w:pos="1560"/>
        </w:tabs>
        <w:autoSpaceDE w:val="0"/>
        <w:autoSpaceDN w:val="0"/>
        <w:ind w:left="0" w:firstLine="737"/>
        <w:jc w:val="both"/>
        <w:rPr>
          <w:rFonts w:ascii="Times New Roman" w:hAnsi="Times New Roman"/>
        </w:rPr>
      </w:pPr>
      <w:r w:rsidRPr="00811207">
        <w:rPr>
          <w:rFonts w:ascii="Times New Roman" w:hAnsi="Times New Roman"/>
        </w:rPr>
        <w:t>6.Банковские услуги и отношения людей с банками: курс лекций. Электронный ресурсМ:2021г..</w:t>
      </w:r>
    </w:p>
    <w:p w:rsidR="00BE63F1" w:rsidRPr="00811207" w:rsidRDefault="00BE63F1" w:rsidP="00F301BB">
      <w:pPr>
        <w:pStyle w:val="1f0"/>
        <w:widowControl w:val="0"/>
        <w:tabs>
          <w:tab w:val="left" w:pos="709"/>
          <w:tab w:val="left" w:pos="1134"/>
          <w:tab w:val="left" w:pos="1560"/>
        </w:tabs>
        <w:autoSpaceDE w:val="0"/>
        <w:autoSpaceDN w:val="0"/>
        <w:ind w:left="0" w:firstLine="737"/>
        <w:jc w:val="both"/>
        <w:rPr>
          <w:rFonts w:ascii="Times New Roman" w:hAnsi="Times New Roman"/>
        </w:rPr>
      </w:pPr>
      <w:r w:rsidRPr="00811207">
        <w:rPr>
          <w:rFonts w:ascii="Times New Roman" w:hAnsi="Times New Roman"/>
        </w:rPr>
        <w:t>7.Романова И.Б., Айнуллова Д.Г. Налоги и налогообложение: теория и практика .ТРИН-2020г.</w:t>
      </w:r>
    </w:p>
    <w:p w:rsidR="00BE63F1" w:rsidRPr="00811207" w:rsidRDefault="00BE63F1" w:rsidP="00F301BB">
      <w:pPr>
        <w:pStyle w:val="1f0"/>
        <w:widowControl w:val="0"/>
        <w:tabs>
          <w:tab w:val="left" w:pos="709"/>
          <w:tab w:val="left" w:pos="1134"/>
          <w:tab w:val="left" w:pos="1560"/>
        </w:tabs>
        <w:autoSpaceDE w:val="0"/>
        <w:autoSpaceDN w:val="0"/>
        <w:ind w:left="0" w:firstLine="737"/>
        <w:jc w:val="both"/>
        <w:rPr>
          <w:rFonts w:ascii="Times New Roman" w:hAnsi="Times New Roman"/>
        </w:rPr>
      </w:pPr>
      <w:r w:rsidRPr="00811207">
        <w:rPr>
          <w:rFonts w:ascii="Times New Roman" w:hAnsi="Times New Roman"/>
        </w:rPr>
        <w:t>8Рынок ценных бумаг: учебник / под общ. ред. Н.И. Берзона. 4-е изд., перераб. и доп.М.:Юрайт,2016.</w:t>
      </w:r>
    </w:p>
    <w:p w:rsidR="00BE63F1" w:rsidRPr="00811207" w:rsidRDefault="00BE63F1" w:rsidP="00F301BB">
      <w:pPr>
        <w:pStyle w:val="1f0"/>
        <w:widowControl w:val="0"/>
        <w:tabs>
          <w:tab w:val="left" w:pos="709"/>
          <w:tab w:val="left" w:pos="1134"/>
          <w:tab w:val="left" w:pos="1560"/>
        </w:tabs>
        <w:autoSpaceDE w:val="0"/>
        <w:autoSpaceDN w:val="0"/>
        <w:ind w:left="0" w:firstLine="737"/>
        <w:jc w:val="both"/>
        <w:rPr>
          <w:rFonts w:ascii="Times New Roman" w:hAnsi="Times New Roman"/>
        </w:rPr>
      </w:pPr>
      <w:r w:rsidRPr="00811207">
        <w:rPr>
          <w:rFonts w:ascii="Times New Roman" w:hAnsi="Times New Roman"/>
        </w:rPr>
        <w:t>9Управление персоналом организации: учебник / под ред.А.Я.Кибанова.3-еизд.,перераб.идоп.М.:ИНФРА-М,2020г.</w:t>
      </w:r>
    </w:p>
    <w:p w:rsidR="00BE63F1" w:rsidRPr="00811207" w:rsidRDefault="00BE63F1" w:rsidP="0070382D">
      <w:pPr>
        <w:pStyle w:val="1f0"/>
        <w:widowControl w:val="0"/>
        <w:tabs>
          <w:tab w:val="left" w:pos="709"/>
          <w:tab w:val="left" w:pos="1134"/>
          <w:tab w:val="left" w:pos="1560"/>
        </w:tabs>
        <w:autoSpaceDE w:val="0"/>
        <w:autoSpaceDN w:val="0"/>
        <w:ind w:left="0" w:firstLine="737"/>
        <w:jc w:val="both"/>
        <w:rPr>
          <w:rFonts w:ascii="Times New Roman" w:hAnsi="Times New Roman"/>
        </w:rPr>
      </w:pPr>
      <w:r w:rsidRPr="00811207">
        <w:rPr>
          <w:rFonts w:ascii="Times New Roman" w:hAnsi="Times New Roman"/>
        </w:rPr>
        <w:t xml:space="preserve">10.Финансовые пирамиды и финансовое мошенничество: курс лекций [Электронный ресурс]. Режим доступа: </w:t>
      </w:r>
      <w:hyperlink r:id="rId11" w:history="1">
        <w:r w:rsidRPr="00811207">
          <w:rPr>
            <w:rStyle w:val="Hyperlink"/>
            <w:rFonts w:ascii="Times New Roman" w:hAnsi="Times New Roman"/>
          </w:rPr>
          <w:t>https://fmc.hse.ru/vaginvideo</w:t>
        </w:r>
      </w:hyperlink>
    </w:p>
    <w:p w:rsidR="00BE63F1" w:rsidRPr="00811207" w:rsidRDefault="00BE63F1" w:rsidP="0070382D">
      <w:pPr>
        <w:pStyle w:val="1f0"/>
        <w:widowControl w:val="0"/>
        <w:tabs>
          <w:tab w:val="left" w:pos="709"/>
          <w:tab w:val="left" w:pos="1134"/>
          <w:tab w:val="left" w:pos="1560"/>
        </w:tabs>
        <w:autoSpaceDE w:val="0"/>
        <w:autoSpaceDN w:val="0"/>
        <w:ind w:left="0" w:firstLine="737"/>
        <w:jc w:val="both"/>
        <w:rPr>
          <w:rFonts w:ascii="Times New Roman" w:hAnsi="Times New Roman"/>
        </w:rPr>
      </w:pPr>
    </w:p>
    <w:p w:rsidR="00BE63F1" w:rsidRPr="00811207" w:rsidRDefault="00BE63F1" w:rsidP="0070382D">
      <w:pPr>
        <w:pStyle w:val="1f0"/>
        <w:widowControl w:val="0"/>
        <w:tabs>
          <w:tab w:val="left" w:pos="709"/>
          <w:tab w:val="left" w:pos="1134"/>
          <w:tab w:val="left" w:pos="1560"/>
        </w:tabs>
        <w:autoSpaceDE w:val="0"/>
        <w:autoSpaceDN w:val="0"/>
        <w:ind w:left="0" w:firstLine="737"/>
        <w:jc w:val="both"/>
        <w:rPr>
          <w:rFonts w:ascii="Times New Roman" w:hAnsi="Times New Roman"/>
        </w:rPr>
      </w:pPr>
    </w:p>
    <w:p w:rsidR="00BE63F1" w:rsidRDefault="00BE63F1" w:rsidP="00C64156">
      <w:pPr>
        <w:pStyle w:val="1c"/>
        <w:rPr>
          <w:rFonts w:ascii="Times New Roman" w:hAnsi="Times New Roman"/>
        </w:rPr>
      </w:pPr>
    </w:p>
    <w:p w:rsidR="00BE63F1" w:rsidRDefault="00BE63F1" w:rsidP="00C64156">
      <w:pPr>
        <w:pStyle w:val="1c"/>
        <w:rPr>
          <w:rFonts w:ascii="Times New Roman" w:hAnsi="Times New Roman"/>
        </w:rPr>
      </w:pPr>
    </w:p>
    <w:p w:rsidR="00BE63F1" w:rsidRDefault="00BE63F1" w:rsidP="00C64156">
      <w:pPr>
        <w:pStyle w:val="1c"/>
        <w:rPr>
          <w:rFonts w:ascii="Times New Roman" w:hAnsi="Times New Roman"/>
        </w:rPr>
      </w:pPr>
    </w:p>
    <w:p w:rsidR="00BE63F1" w:rsidRDefault="00BE63F1" w:rsidP="00C64156">
      <w:pPr>
        <w:pStyle w:val="1c"/>
        <w:rPr>
          <w:rFonts w:ascii="Times New Roman" w:hAnsi="Times New Roman"/>
        </w:rPr>
      </w:pPr>
    </w:p>
    <w:p w:rsidR="00BE63F1" w:rsidRDefault="00BE63F1" w:rsidP="00C64156">
      <w:pPr>
        <w:pStyle w:val="1c"/>
      </w:pPr>
      <w:r w:rsidRPr="00E11160">
        <w:t xml:space="preserve">4. Контроль и оценка результатов </w:t>
      </w:r>
      <w:r>
        <w:br/>
      </w:r>
      <w:r w:rsidRPr="00E11160">
        <w:t xml:space="preserve">освоения </w:t>
      </w:r>
      <w:bookmarkEnd w:id="32"/>
      <w:r>
        <w:t>ДИСЦИПЛИНЫ</w:t>
      </w:r>
      <w:bookmarkEnd w:id="33"/>
      <w:bookmarkEnd w:id="34"/>
    </w:p>
    <w:p w:rsidR="00BE63F1" w:rsidRPr="00C64156" w:rsidRDefault="00BE63F1" w:rsidP="00C64156">
      <w:pPr>
        <w:rPr>
          <w:lang w:eastAsia="ru-RU"/>
        </w:rPr>
      </w:pPr>
    </w:p>
    <w:p w:rsidR="00BE63F1" w:rsidRDefault="00BE63F1" w:rsidP="008573EA">
      <w:pPr>
        <w:widowControl w:val="0"/>
        <w:autoSpaceDE w:val="0"/>
        <w:autoSpaceDN w:val="0"/>
        <w:spacing w:before="9"/>
        <w:rPr>
          <w:rFonts w:ascii="Times New Roman" w:hAnsi="Times New Roman"/>
          <w:b/>
          <w:sz w:val="23"/>
          <w:szCs w:val="24"/>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140"/>
        <w:gridCol w:w="3483"/>
        <w:gridCol w:w="2693"/>
      </w:tblGrid>
      <w:tr w:rsidR="00BE63F1" w:rsidTr="00805A4D">
        <w:trPr>
          <w:trHeight w:val="285"/>
        </w:trPr>
        <w:tc>
          <w:tcPr>
            <w:tcW w:w="4140" w:type="dxa"/>
            <w:vAlign w:val="center"/>
          </w:tcPr>
          <w:p w:rsidR="00BE63F1" w:rsidRPr="00135E54" w:rsidRDefault="00BE63F1" w:rsidP="005B4CB3">
            <w:pPr>
              <w:suppressAutoHyphens/>
              <w:spacing w:line="276" w:lineRule="auto"/>
              <w:contextualSpacing/>
              <w:jc w:val="center"/>
              <w:rPr>
                <w:rFonts w:ascii="Times New Roman" w:hAnsi="Times New Roman"/>
                <w:b/>
                <w:iCs/>
                <w:sz w:val="24"/>
                <w:szCs w:val="24"/>
              </w:rPr>
            </w:pPr>
            <w:r w:rsidRPr="00135E54">
              <w:rPr>
                <w:rFonts w:ascii="Times New Roman" w:hAnsi="Times New Roman"/>
                <w:b/>
                <w:iCs/>
                <w:sz w:val="24"/>
                <w:szCs w:val="24"/>
              </w:rPr>
              <w:t>Результаты обучения</w:t>
            </w:r>
          </w:p>
        </w:tc>
        <w:tc>
          <w:tcPr>
            <w:tcW w:w="3483" w:type="dxa"/>
            <w:vAlign w:val="center"/>
          </w:tcPr>
          <w:p w:rsidR="00BE63F1" w:rsidRPr="00135E54" w:rsidRDefault="00BE63F1" w:rsidP="005B4CB3">
            <w:pPr>
              <w:suppressAutoHyphens/>
              <w:spacing w:line="276" w:lineRule="auto"/>
              <w:contextualSpacing/>
              <w:jc w:val="center"/>
              <w:rPr>
                <w:rFonts w:ascii="Times New Roman" w:hAnsi="Times New Roman"/>
                <w:b/>
                <w:sz w:val="24"/>
                <w:szCs w:val="24"/>
              </w:rPr>
            </w:pPr>
            <w:r w:rsidRPr="00135E54">
              <w:rPr>
                <w:rFonts w:ascii="Times New Roman" w:hAnsi="Times New Roman"/>
                <w:b/>
                <w:iCs/>
                <w:sz w:val="24"/>
                <w:szCs w:val="24"/>
              </w:rPr>
              <w:t>Показатели освоенности компетенций</w:t>
            </w:r>
          </w:p>
        </w:tc>
        <w:tc>
          <w:tcPr>
            <w:tcW w:w="2693" w:type="dxa"/>
            <w:vAlign w:val="center"/>
          </w:tcPr>
          <w:p w:rsidR="00BE63F1" w:rsidRPr="00135E54" w:rsidRDefault="00BE63F1" w:rsidP="005B4CB3">
            <w:pPr>
              <w:suppressAutoHyphens/>
              <w:spacing w:line="276" w:lineRule="auto"/>
              <w:contextualSpacing/>
              <w:jc w:val="center"/>
              <w:rPr>
                <w:rFonts w:ascii="Times New Roman" w:hAnsi="Times New Roman"/>
                <w:b/>
                <w:sz w:val="24"/>
                <w:szCs w:val="24"/>
              </w:rPr>
            </w:pPr>
            <w:r w:rsidRPr="00135E54">
              <w:rPr>
                <w:rFonts w:ascii="Times New Roman" w:hAnsi="Times New Roman"/>
                <w:b/>
                <w:sz w:val="24"/>
                <w:szCs w:val="24"/>
              </w:rPr>
              <w:t>Методы оценки</w:t>
            </w:r>
          </w:p>
        </w:tc>
      </w:tr>
      <w:tr w:rsidR="00BE63F1">
        <w:trPr>
          <w:trHeight w:val="285"/>
        </w:trPr>
        <w:tc>
          <w:tcPr>
            <w:tcW w:w="4140" w:type="dxa"/>
          </w:tcPr>
          <w:p w:rsidR="00BE63F1" w:rsidRDefault="00BE63F1">
            <w:pPr>
              <w:widowControl w:val="0"/>
              <w:autoSpaceDE w:val="0"/>
              <w:autoSpaceDN w:val="0"/>
              <w:ind w:left="110"/>
              <w:rPr>
                <w:rFonts w:ascii="Times New Roman" w:hAnsi="Times New Roman"/>
                <w:b/>
                <w:i/>
              </w:rPr>
            </w:pPr>
            <w:r>
              <w:rPr>
                <w:rFonts w:ascii="Times New Roman" w:hAnsi="Times New Roman"/>
                <w:b/>
                <w:i/>
              </w:rPr>
              <w:t>Знает:</w:t>
            </w:r>
          </w:p>
          <w:p w:rsidR="00BE63F1" w:rsidRDefault="00BE63F1">
            <w:pPr>
              <w:tabs>
                <w:tab w:val="left" w:pos="816"/>
              </w:tabs>
              <w:ind w:left="110" w:right="129"/>
              <w:jc w:val="both"/>
              <w:rPr>
                <w:rFonts w:ascii="Times New Roman" w:hAnsi="Times New Roman"/>
              </w:rPr>
            </w:pPr>
            <w:r>
              <w:rPr>
                <w:rFonts w:ascii="Times New Roman" w:hAnsi="Times New Roman"/>
              </w:rPr>
              <w:t>- актуальный</w:t>
            </w:r>
            <w:r>
              <w:rPr>
                <w:rFonts w:ascii="Times New Roman" w:hAnsi="Times New Roman"/>
                <w:spacing w:val="1"/>
              </w:rPr>
              <w:t xml:space="preserve"> </w:t>
            </w:r>
            <w:r>
              <w:rPr>
                <w:rFonts w:ascii="Times New Roman" w:hAnsi="Times New Roman"/>
              </w:rPr>
              <w:t>профессиональный</w:t>
            </w:r>
            <w:r>
              <w:rPr>
                <w:rFonts w:ascii="Times New Roman" w:hAnsi="Times New Roman"/>
                <w:spacing w:val="1"/>
              </w:rPr>
              <w:t xml:space="preserve"> </w:t>
            </w:r>
            <w:r>
              <w:rPr>
                <w:rFonts w:ascii="Times New Roman" w:hAnsi="Times New Roman"/>
              </w:rPr>
              <w:t>и</w:t>
            </w:r>
            <w:r>
              <w:rPr>
                <w:rFonts w:ascii="Times New Roman" w:hAnsi="Times New Roman"/>
                <w:spacing w:val="1"/>
              </w:rPr>
              <w:t xml:space="preserve"> </w:t>
            </w:r>
            <w:r>
              <w:rPr>
                <w:rFonts w:ascii="Times New Roman" w:hAnsi="Times New Roman"/>
              </w:rPr>
              <w:t>социальный</w:t>
            </w:r>
            <w:r>
              <w:rPr>
                <w:rFonts w:ascii="Times New Roman" w:hAnsi="Times New Roman"/>
                <w:spacing w:val="1"/>
              </w:rPr>
              <w:t xml:space="preserve"> </w:t>
            </w:r>
            <w:r>
              <w:rPr>
                <w:rFonts w:ascii="Times New Roman" w:hAnsi="Times New Roman"/>
              </w:rPr>
              <w:t>контекст,</w:t>
            </w:r>
            <w:r>
              <w:rPr>
                <w:rFonts w:ascii="Times New Roman" w:hAnsi="Times New Roman"/>
                <w:spacing w:val="1"/>
              </w:rPr>
              <w:t xml:space="preserve"> </w:t>
            </w:r>
            <w:r>
              <w:rPr>
                <w:rFonts w:ascii="Times New Roman" w:hAnsi="Times New Roman"/>
              </w:rPr>
              <w:t>в</w:t>
            </w:r>
            <w:r>
              <w:rPr>
                <w:rFonts w:ascii="Times New Roman" w:hAnsi="Times New Roman"/>
                <w:spacing w:val="51"/>
              </w:rPr>
              <w:t xml:space="preserve"> </w:t>
            </w:r>
            <w:r>
              <w:rPr>
                <w:rFonts w:ascii="Times New Roman" w:hAnsi="Times New Roman"/>
              </w:rPr>
              <w:t>котором</w:t>
            </w:r>
            <w:r>
              <w:rPr>
                <w:rFonts w:ascii="Times New Roman" w:hAnsi="Times New Roman"/>
                <w:spacing w:val="-47"/>
              </w:rPr>
              <w:t xml:space="preserve"> </w:t>
            </w:r>
            <w:r>
              <w:rPr>
                <w:rFonts w:ascii="Times New Roman" w:hAnsi="Times New Roman"/>
              </w:rPr>
              <w:t>работаешь</w:t>
            </w:r>
            <w:r>
              <w:rPr>
                <w:rFonts w:ascii="Times New Roman" w:hAnsi="Times New Roman"/>
                <w:spacing w:val="-1"/>
              </w:rPr>
              <w:t xml:space="preserve"> </w:t>
            </w:r>
            <w:r>
              <w:rPr>
                <w:rFonts w:ascii="Times New Roman" w:hAnsi="Times New Roman"/>
              </w:rPr>
              <w:t>и</w:t>
            </w:r>
            <w:r>
              <w:rPr>
                <w:rFonts w:ascii="Times New Roman" w:hAnsi="Times New Roman"/>
                <w:spacing w:val="-1"/>
              </w:rPr>
              <w:t xml:space="preserve"> </w:t>
            </w:r>
            <w:r>
              <w:rPr>
                <w:rFonts w:ascii="Times New Roman" w:hAnsi="Times New Roman"/>
              </w:rPr>
              <w:t>живешь;</w:t>
            </w:r>
          </w:p>
          <w:p w:rsidR="00BE63F1" w:rsidRDefault="00BE63F1">
            <w:pPr>
              <w:tabs>
                <w:tab w:val="left" w:pos="479"/>
                <w:tab w:val="left" w:pos="816"/>
                <w:tab w:val="left" w:pos="1442"/>
                <w:tab w:val="left" w:pos="1998"/>
                <w:tab w:val="left" w:pos="2999"/>
                <w:tab w:val="left" w:pos="3720"/>
              </w:tabs>
              <w:ind w:left="110" w:right="129"/>
              <w:jc w:val="both"/>
              <w:rPr>
                <w:rFonts w:ascii="Times New Roman" w:hAnsi="Times New Roman"/>
              </w:rPr>
            </w:pPr>
            <w:r>
              <w:rPr>
                <w:rFonts w:ascii="Times New Roman" w:hAnsi="Times New Roman"/>
              </w:rPr>
              <w:t>- основные</w:t>
            </w:r>
            <w:r>
              <w:rPr>
                <w:rFonts w:ascii="Times New Roman" w:hAnsi="Times New Roman"/>
                <w:spacing w:val="1"/>
              </w:rPr>
              <w:t xml:space="preserve"> </w:t>
            </w:r>
            <w:r>
              <w:rPr>
                <w:rFonts w:ascii="Times New Roman" w:hAnsi="Times New Roman"/>
              </w:rPr>
              <w:t>источники</w:t>
            </w:r>
            <w:r>
              <w:rPr>
                <w:rFonts w:ascii="Times New Roman" w:hAnsi="Times New Roman"/>
                <w:spacing w:val="1"/>
              </w:rPr>
              <w:t xml:space="preserve"> </w:t>
            </w:r>
            <w:r>
              <w:rPr>
                <w:rFonts w:ascii="Times New Roman" w:hAnsi="Times New Roman"/>
              </w:rPr>
              <w:t>информации</w:t>
            </w:r>
            <w:r>
              <w:rPr>
                <w:rFonts w:ascii="Times New Roman" w:hAnsi="Times New Roman"/>
                <w:spacing w:val="-47"/>
              </w:rPr>
              <w:t xml:space="preserve"> </w:t>
            </w:r>
            <w:r>
              <w:rPr>
                <w:rFonts w:ascii="Times New Roman" w:hAnsi="Times New Roman"/>
              </w:rPr>
              <w:t>и ресурсы для решения задач в</w:t>
            </w:r>
            <w:r>
              <w:rPr>
                <w:rFonts w:ascii="Times New Roman" w:hAnsi="Times New Roman"/>
                <w:spacing w:val="-47"/>
              </w:rPr>
              <w:t xml:space="preserve"> </w:t>
            </w:r>
            <w:r>
              <w:rPr>
                <w:rFonts w:ascii="Times New Roman" w:hAnsi="Times New Roman"/>
              </w:rPr>
              <w:t>профессиональном и социальном</w:t>
            </w:r>
            <w:r>
              <w:rPr>
                <w:rFonts w:ascii="Times New Roman" w:hAnsi="Times New Roman"/>
                <w:spacing w:val="1"/>
              </w:rPr>
              <w:t xml:space="preserve"> </w:t>
            </w:r>
            <w:r>
              <w:rPr>
                <w:rFonts w:ascii="Times New Roman" w:hAnsi="Times New Roman"/>
              </w:rPr>
              <w:t>контексте;</w:t>
            </w:r>
          </w:p>
          <w:p w:rsidR="00BE63F1" w:rsidRDefault="00BE63F1">
            <w:pPr>
              <w:widowControl w:val="0"/>
              <w:autoSpaceDE w:val="0"/>
              <w:autoSpaceDN w:val="0"/>
              <w:ind w:left="110" w:right="129"/>
              <w:jc w:val="both"/>
              <w:rPr>
                <w:rFonts w:ascii="Times New Roman" w:hAnsi="Times New Roman"/>
                <w:spacing w:val="1"/>
              </w:rPr>
            </w:pPr>
            <w:r>
              <w:rPr>
                <w:rFonts w:ascii="Times New Roman" w:hAnsi="Times New Roman"/>
              </w:rPr>
              <w:t>- алгоритмы выполнения работ в</w:t>
            </w:r>
            <w:r>
              <w:rPr>
                <w:rFonts w:ascii="Times New Roman" w:hAnsi="Times New Roman"/>
                <w:spacing w:val="1"/>
              </w:rPr>
              <w:t xml:space="preserve"> </w:t>
            </w:r>
            <w:r>
              <w:rPr>
                <w:rFonts w:ascii="Times New Roman" w:hAnsi="Times New Roman"/>
              </w:rPr>
              <w:t>профессиональной и смежных областях;</w:t>
            </w:r>
            <w:r>
              <w:rPr>
                <w:rFonts w:ascii="Times New Roman" w:hAnsi="Times New Roman"/>
                <w:spacing w:val="1"/>
              </w:rPr>
              <w:t xml:space="preserve"> </w:t>
            </w:r>
          </w:p>
          <w:p w:rsidR="00BE63F1" w:rsidRDefault="00BE63F1">
            <w:pPr>
              <w:widowControl w:val="0"/>
              <w:autoSpaceDE w:val="0"/>
              <w:autoSpaceDN w:val="0"/>
              <w:ind w:left="110" w:right="129"/>
              <w:jc w:val="both"/>
              <w:rPr>
                <w:rFonts w:ascii="Times New Roman" w:hAnsi="Times New Roman"/>
                <w:spacing w:val="1"/>
              </w:rPr>
            </w:pPr>
            <w:r>
              <w:rPr>
                <w:rFonts w:ascii="Times New Roman" w:hAnsi="Times New Roman"/>
                <w:spacing w:val="1"/>
              </w:rPr>
              <w:t xml:space="preserve">- </w:t>
            </w:r>
            <w:r>
              <w:rPr>
                <w:rFonts w:ascii="Times New Roman" w:hAnsi="Times New Roman"/>
              </w:rPr>
              <w:t>критерии оценки результатов принятого</w:t>
            </w:r>
            <w:r>
              <w:rPr>
                <w:rFonts w:ascii="Times New Roman" w:hAnsi="Times New Roman"/>
                <w:spacing w:val="1"/>
              </w:rPr>
              <w:t xml:space="preserve"> </w:t>
            </w:r>
            <w:r>
              <w:rPr>
                <w:rFonts w:ascii="Times New Roman" w:hAnsi="Times New Roman"/>
              </w:rPr>
              <w:t>решения в профессиональной</w:t>
            </w:r>
            <w:r>
              <w:rPr>
                <w:rFonts w:ascii="Times New Roman" w:hAnsi="Times New Roman"/>
                <w:spacing w:val="1"/>
              </w:rPr>
              <w:t xml:space="preserve"> </w:t>
            </w:r>
            <w:r>
              <w:rPr>
                <w:rFonts w:ascii="Times New Roman" w:hAnsi="Times New Roman"/>
              </w:rPr>
              <w:t>деятельности,</w:t>
            </w:r>
            <w:r>
              <w:rPr>
                <w:rFonts w:ascii="Times New Roman" w:hAnsi="Times New Roman"/>
                <w:spacing w:val="-5"/>
              </w:rPr>
              <w:t xml:space="preserve"> </w:t>
            </w:r>
            <w:r>
              <w:rPr>
                <w:rFonts w:ascii="Times New Roman" w:hAnsi="Times New Roman"/>
              </w:rPr>
              <w:t>для</w:t>
            </w:r>
            <w:r>
              <w:rPr>
                <w:rFonts w:ascii="Times New Roman" w:hAnsi="Times New Roman"/>
                <w:spacing w:val="-4"/>
              </w:rPr>
              <w:t xml:space="preserve"> </w:t>
            </w:r>
            <w:r>
              <w:rPr>
                <w:rFonts w:ascii="Times New Roman" w:hAnsi="Times New Roman"/>
              </w:rPr>
              <w:t>личностного</w:t>
            </w:r>
            <w:r>
              <w:rPr>
                <w:rFonts w:ascii="Times New Roman" w:hAnsi="Times New Roman"/>
                <w:spacing w:val="-3"/>
              </w:rPr>
              <w:t xml:space="preserve"> </w:t>
            </w:r>
            <w:r>
              <w:rPr>
                <w:rFonts w:ascii="Times New Roman" w:hAnsi="Times New Roman"/>
              </w:rPr>
              <w:t>развития</w:t>
            </w:r>
            <w:r>
              <w:rPr>
                <w:rFonts w:ascii="Times New Roman" w:hAnsi="Times New Roman"/>
                <w:spacing w:val="-4"/>
              </w:rPr>
              <w:t xml:space="preserve"> </w:t>
            </w:r>
            <w:r>
              <w:rPr>
                <w:rFonts w:ascii="Times New Roman" w:hAnsi="Times New Roman"/>
              </w:rPr>
              <w:t>и</w:t>
            </w:r>
            <w:r>
              <w:rPr>
                <w:rFonts w:ascii="Times New Roman" w:hAnsi="Times New Roman"/>
                <w:spacing w:val="-47"/>
              </w:rPr>
              <w:t xml:space="preserve"> </w:t>
            </w:r>
            <w:r>
              <w:rPr>
                <w:rFonts w:ascii="Times New Roman" w:hAnsi="Times New Roman"/>
              </w:rPr>
              <w:t>достижения</w:t>
            </w:r>
            <w:r>
              <w:rPr>
                <w:rFonts w:ascii="Times New Roman" w:hAnsi="Times New Roman"/>
                <w:spacing w:val="-2"/>
              </w:rPr>
              <w:t xml:space="preserve"> </w:t>
            </w:r>
            <w:r>
              <w:rPr>
                <w:rFonts w:ascii="Times New Roman" w:hAnsi="Times New Roman"/>
              </w:rPr>
              <w:t>финансового благополучия;</w:t>
            </w:r>
            <w:r>
              <w:rPr>
                <w:rFonts w:ascii="Times New Roman" w:hAnsi="Times New Roman"/>
                <w:spacing w:val="1"/>
              </w:rPr>
              <w:t xml:space="preserve"> </w:t>
            </w:r>
          </w:p>
          <w:p w:rsidR="00BE63F1" w:rsidRDefault="00BE63F1">
            <w:pPr>
              <w:widowControl w:val="0"/>
              <w:autoSpaceDE w:val="0"/>
              <w:autoSpaceDN w:val="0"/>
              <w:ind w:left="110" w:right="129"/>
              <w:jc w:val="both"/>
              <w:rPr>
                <w:rFonts w:ascii="Times New Roman" w:hAnsi="Times New Roman"/>
              </w:rPr>
            </w:pPr>
            <w:r>
              <w:rPr>
                <w:rFonts w:ascii="Times New Roman" w:hAnsi="Times New Roman"/>
                <w:spacing w:val="1"/>
              </w:rPr>
              <w:t xml:space="preserve">- </w:t>
            </w:r>
            <w:r>
              <w:rPr>
                <w:rFonts w:ascii="Times New Roman" w:hAnsi="Times New Roman"/>
                <w:spacing w:val="-1"/>
              </w:rPr>
              <w:t>информационные</w:t>
            </w:r>
            <w:r>
              <w:rPr>
                <w:rFonts w:ascii="Times New Roman" w:hAnsi="Times New Roman"/>
                <w:spacing w:val="-7"/>
              </w:rPr>
              <w:t xml:space="preserve"> </w:t>
            </w:r>
            <w:r>
              <w:rPr>
                <w:rFonts w:ascii="Times New Roman" w:hAnsi="Times New Roman"/>
              </w:rPr>
              <w:t>источники, используемые</w:t>
            </w:r>
            <w:r>
              <w:rPr>
                <w:rFonts w:ascii="Times New Roman" w:hAnsi="Times New Roman"/>
                <w:spacing w:val="-12"/>
              </w:rPr>
              <w:t xml:space="preserve"> </w:t>
            </w:r>
            <w:r>
              <w:rPr>
                <w:rFonts w:ascii="Times New Roman" w:hAnsi="Times New Roman"/>
              </w:rPr>
              <w:t>в</w:t>
            </w:r>
            <w:r>
              <w:rPr>
                <w:rFonts w:ascii="Times New Roman" w:hAnsi="Times New Roman"/>
                <w:spacing w:val="-11"/>
              </w:rPr>
              <w:t xml:space="preserve"> </w:t>
            </w:r>
            <w:r>
              <w:rPr>
                <w:rFonts w:ascii="Times New Roman" w:hAnsi="Times New Roman"/>
              </w:rPr>
              <w:t xml:space="preserve">профессиональной деятельности; </w:t>
            </w:r>
          </w:p>
          <w:p w:rsidR="00BE63F1" w:rsidRDefault="00BE63F1">
            <w:pPr>
              <w:widowControl w:val="0"/>
              <w:autoSpaceDE w:val="0"/>
              <w:autoSpaceDN w:val="0"/>
              <w:ind w:left="110" w:right="129"/>
              <w:jc w:val="both"/>
              <w:rPr>
                <w:rFonts w:ascii="Times New Roman" w:hAnsi="Times New Roman"/>
              </w:rPr>
            </w:pPr>
            <w:r>
              <w:rPr>
                <w:rFonts w:ascii="Times New Roman" w:hAnsi="Times New Roman"/>
              </w:rPr>
              <w:t>- для решения задач</w:t>
            </w:r>
            <w:r>
              <w:rPr>
                <w:rFonts w:ascii="Times New Roman" w:hAnsi="Times New Roman"/>
                <w:spacing w:val="1"/>
              </w:rPr>
              <w:t xml:space="preserve"> </w:t>
            </w:r>
            <w:r>
              <w:rPr>
                <w:rFonts w:ascii="Times New Roman" w:hAnsi="Times New Roman"/>
              </w:rPr>
              <w:t>личностного развития и</w:t>
            </w:r>
            <w:r>
              <w:rPr>
                <w:rFonts w:ascii="Times New Roman" w:hAnsi="Times New Roman"/>
                <w:spacing w:val="1"/>
              </w:rPr>
              <w:t xml:space="preserve"> </w:t>
            </w:r>
            <w:r>
              <w:rPr>
                <w:rFonts w:ascii="Times New Roman" w:hAnsi="Times New Roman"/>
              </w:rPr>
              <w:t>финансового</w:t>
            </w:r>
            <w:r>
              <w:rPr>
                <w:rFonts w:ascii="Times New Roman" w:hAnsi="Times New Roman"/>
                <w:spacing w:val="-3"/>
              </w:rPr>
              <w:t xml:space="preserve"> </w:t>
            </w:r>
            <w:r>
              <w:rPr>
                <w:rFonts w:ascii="Times New Roman" w:hAnsi="Times New Roman"/>
              </w:rPr>
              <w:t>благополучия;</w:t>
            </w:r>
          </w:p>
          <w:p w:rsidR="00BE63F1" w:rsidRDefault="00BE63F1">
            <w:pPr>
              <w:tabs>
                <w:tab w:val="left" w:pos="816"/>
              </w:tabs>
              <w:ind w:left="110" w:right="129"/>
              <w:jc w:val="both"/>
              <w:rPr>
                <w:rFonts w:ascii="Times New Roman" w:hAnsi="Times New Roman"/>
              </w:rPr>
            </w:pPr>
            <w:r>
              <w:rPr>
                <w:rFonts w:ascii="Times New Roman" w:hAnsi="Times New Roman"/>
              </w:rPr>
              <w:t>- формат</w:t>
            </w:r>
            <w:r>
              <w:rPr>
                <w:rFonts w:ascii="Times New Roman" w:hAnsi="Times New Roman"/>
                <w:spacing w:val="1"/>
              </w:rPr>
              <w:t xml:space="preserve"> </w:t>
            </w:r>
            <w:r>
              <w:rPr>
                <w:rFonts w:ascii="Times New Roman" w:hAnsi="Times New Roman"/>
              </w:rPr>
              <w:t>представления</w:t>
            </w:r>
            <w:r>
              <w:rPr>
                <w:rFonts w:ascii="Times New Roman" w:hAnsi="Times New Roman"/>
                <w:spacing w:val="1"/>
              </w:rPr>
              <w:t xml:space="preserve"> </w:t>
            </w:r>
            <w:r>
              <w:rPr>
                <w:rFonts w:ascii="Times New Roman" w:hAnsi="Times New Roman"/>
              </w:rPr>
              <w:t>результатов поиска информации;</w:t>
            </w:r>
            <w:r>
              <w:rPr>
                <w:rFonts w:ascii="Times New Roman" w:hAnsi="Times New Roman"/>
                <w:spacing w:val="1"/>
              </w:rPr>
              <w:t xml:space="preserve"> </w:t>
            </w:r>
            <w:r>
              <w:rPr>
                <w:rFonts w:ascii="Times New Roman" w:hAnsi="Times New Roman"/>
              </w:rPr>
              <w:t>возможности использования различных</w:t>
            </w:r>
            <w:r>
              <w:rPr>
                <w:rFonts w:ascii="Times New Roman" w:hAnsi="Times New Roman"/>
                <w:spacing w:val="1"/>
              </w:rPr>
              <w:t xml:space="preserve"> </w:t>
            </w:r>
            <w:r>
              <w:rPr>
                <w:rFonts w:ascii="Times New Roman" w:hAnsi="Times New Roman"/>
              </w:rPr>
              <w:t>цифровых средств при решении</w:t>
            </w:r>
            <w:r>
              <w:rPr>
                <w:rFonts w:ascii="Times New Roman" w:hAnsi="Times New Roman"/>
                <w:spacing w:val="1"/>
              </w:rPr>
              <w:t xml:space="preserve"> </w:t>
            </w:r>
            <w:r>
              <w:rPr>
                <w:rFonts w:ascii="Times New Roman" w:hAnsi="Times New Roman"/>
              </w:rPr>
              <w:t>профессиональных задач, задач</w:t>
            </w:r>
            <w:r>
              <w:rPr>
                <w:rFonts w:ascii="Times New Roman" w:hAnsi="Times New Roman"/>
                <w:spacing w:val="1"/>
              </w:rPr>
              <w:t xml:space="preserve"> </w:t>
            </w:r>
            <w:r>
              <w:rPr>
                <w:rFonts w:ascii="Times New Roman" w:hAnsi="Times New Roman"/>
              </w:rPr>
              <w:t>личностного развития и финансового</w:t>
            </w:r>
            <w:r>
              <w:rPr>
                <w:rFonts w:ascii="Times New Roman" w:hAnsi="Times New Roman"/>
                <w:spacing w:val="1"/>
              </w:rPr>
              <w:t xml:space="preserve"> </w:t>
            </w:r>
            <w:r>
              <w:rPr>
                <w:rFonts w:ascii="Times New Roman" w:hAnsi="Times New Roman"/>
              </w:rPr>
              <w:t>благополучия;</w:t>
            </w:r>
          </w:p>
          <w:p w:rsidR="00BE63F1" w:rsidRDefault="00BE63F1">
            <w:pPr>
              <w:tabs>
                <w:tab w:val="left" w:pos="816"/>
                <w:tab w:val="left" w:pos="2231"/>
              </w:tabs>
              <w:ind w:left="109" w:right="129"/>
              <w:jc w:val="both"/>
              <w:rPr>
                <w:rFonts w:ascii="Times New Roman" w:hAnsi="Times New Roman"/>
              </w:rPr>
            </w:pPr>
            <w:r>
              <w:rPr>
                <w:rFonts w:ascii="Times New Roman" w:hAnsi="Times New Roman"/>
              </w:rPr>
              <w:t>- актуальную нормативно-</w:t>
            </w:r>
            <w:r>
              <w:rPr>
                <w:rFonts w:ascii="Times New Roman" w:hAnsi="Times New Roman"/>
                <w:spacing w:val="1"/>
              </w:rPr>
              <w:t xml:space="preserve"> </w:t>
            </w:r>
            <w:r>
              <w:rPr>
                <w:rFonts w:ascii="Times New Roman" w:hAnsi="Times New Roman"/>
              </w:rPr>
              <w:t>правовую базу, регламентирующую</w:t>
            </w:r>
            <w:r>
              <w:rPr>
                <w:rFonts w:ascii="Times New Roman" w:hAnsi="Times New Roman"/>
                <w:spacing w:val="1"/>
              </w:rPr>
              <w:t xml:space="preserve"> </w:t>
            </w:r>
            <w:r>
              <w:rPr>
                <w:rFonts w:ascii="Times New Roman" w:hAnsi="Times New Roman"/>
              </w:rPr>
              <w:t>профессиональную деятельность,</w:t>
            </w:r>
            <w:r>
              <w:rPr>
                <w:rFonts w:ascii="Times New Roman" w:hAnsi="Times New Roman"/>
                <w:spacing w:val="1"/>
              </w:rPr>
              <w:t xml:space="preserve"> </w:t>
            </w:r>
            <w:r>
              <w:rPr>
                <w:rFonts w:ascii="Times New Roman" w:hAnsi="Times New Roman"/>
              </w:rPr>
              <w:t>предпринимательство</w:t>
            </w:r>
            <w:r>
              <w:rPr>
                <w:rFonts w:ascii="Times New Roman" w:hAnsi="Times New Roman"/>
                <w:spacing w:val="-9"/>
              </w:rPr>
              <w:t xml:space="preserve"> </w:t>
            </w:r>
            <w:r>
              <w:rPr>
                <w:rFonts w:ascii="Times New Roman" w:hAnsi="Times New Roman"/>
              </w:rPr>
              <w:t>и</w:t>
            </w:r>
            <w:r>
              <w:rPr>
                <w:rFonts w:ascii="Times New Roman" w:hAnsi="Times New Roman"/>
                <w:spacing w:val="-9"/>
              </w:rPr>
              <w:t xml:space="preserve"> </w:t>
            </w:r>
            <w:r>
              <w:rPr>
                <w:rFonts w:ascii="Times New Roman" w:hAnsi="Times New Roman"/>
              </w:rPr>
              <w:t>личное</w:t>
            </w:r>
            <w:r>
              <w:rPr>
                <w:rFonts w:ascii="Times New Roman" w:hAnsi="Times New Roman"/>
                <w:spacing w:val="-8"/>
              </w:rPr>
              <w:t xml:space="preserve"> </w:t>
            </w:r>
            <w:r>
              <w:rPr>
                <w:rFonts w:ascii="Times New Roman" w:hAnsi="Times New Roman"/>
              </w:rPr>
              <w:t>финансовое планирование;</w:t>
            </w:r>
          </w:p>
          <w:p w:rsidR="00BE63F1" w:rsidRDefault="00BE63F1">
            <w:pPr>
              <w:tabs>
                <w:tab w:val="left" w:pos="816"/>
                <w:tab w:val="left" w:pos="2374"/>
                <w:tab w:val="left" w:pos="2856"/>
                <w:tab w:val="left" w:pos="3712"/>
              </w:tabs>
              <w:ind w:left="107" w:right="129"/>
              <w:jc w:val="both"/>
              <w:rPr>
                <w:rFonts w:ascii="Times New Roman" w:hAnsi="Times New Roman"/>
              </w:rPr>
            </w:pPr>
            <w:r>
              <w:rPr>
                <w:rFonts w:ascii="Times New Roman" w:hAnsi="Times New Roman"/>
              </w:rPr>
              <w:t xml:space="preserve">- возможные </w:t>
            </w:r>
            <w:r>
              <w:rPr>
                <w:rFonts w:ascii="Times New Roman" w:hAnsi="Times New Roman"/>
                <w:spacing w:val="-1"/>
              </w:rPr>
              <w:t>траектории</w:t>
            </w:r>
            <w:r>
              <w:rPr>
                <w:rFonts w:ascii="Times New Roman" w:hAnsi="Times New Roman"/>
                <w:spacing w:val="-48"/>
              </w:rPr>
              <w:t xml:space="preserve"> </w:t>
            </w:r>
            <w:r>
              <w:rPr>
                <w:rFonts w:ascii="Times New Roman" w:hAnsi="Times New Roman"/>
              </w:rPr>
              <w:t xml:space="preserve">профессионального развития </w:t>
            </w:r>
            <w:r>
              <w:rPr>
                <w:rFonts w:ascii="Times New Roman" w:hAnsi="Times New Roman"/>
                <w:spacing w:val="-3"/>
              </w:rPr>
              <w:t>и</w:t>
            </w:r>
            <w:r>
              <w:rPr>
                <w:rFonts w:ascii="Times New Roman" w:hAnsi="Times New Roman"/>
                <w:spacing w:val="-48"/>
              </w:rPr>
              <w:t xml:space="preserve"> </w:t>
            </w:r>
            <w:r>
              <w:rPr>
                <w:rFonts w:ascii="Times New Roman" w:hAnsi="Times New Roman"/>
              </w:rPr>
              <w:t>самообразования;</w:t>
            </w:r>
          </w:p>
          <w:p w:rsidR="00BE63F1" w:rsidRDefault="00BE63F1">
            <w:pPr>
              <w:widowControl w:val="0"/>
              <w:autoSpaceDE w:val="0"/>
              <w:autoSpaceDN w:val="0"/>
              <w:ind w:left="107" w:right="129"/>
              <w:jc w:val="both"/>
              <w:rPr>
                <w:rFonts w:ascii="Times New Roman" w:hAnsi="Times New Roman"/>
              </w:rPr>
            </w:pPr>
            <w:r>
              <w:rPr>
                <w:rFonts w:ascii="Times New Roman" w:hAnsi="Times New Roman"/>
              </w:rPr>
              <w:t>- различие между наличными и</w:t>
            </w:r>
            <w:r>
              <w:rPr>
                <w:rFonts w:ascii="Times New Roman" w:hAnsi="Times New Roman"/>
                <w:spacing w:val="1"/>
              </w:rPr>
              <w:t xml:space="preserve"> </w:t>
            </w:r>
            <w:r>
              <w:rPr>
                <w:rFonts w:ascii="Times New Roman" w:hAnsi="Times New Roman"/>
              </w:rPr>
              <w:t>безналичными</w:t>
            </w:r>
            <w:r>
              <w:rPr>
                <w:rFonts w:ascii="Times New Roman" w:hAnsi="Times New Roman"/>
                <w:spacing w:val="-12"/>
              </w:rPr>
              <w:t xml:space="preserve"> </w:t>
            </w:r>
            <w:r>
              <w:rPr>
                <w:rFonts w:ascii="Times New Roman" w:hAnsi="Times New Roman"/>
              </w:rPr>
              <w:t>платежами,</w:t>
            </w:r>
            <w:r>
              <w:rPr>
                <w:rFonts w:ascii="Times New Roman" w:hAnsi="Times New Roman"/>
                <w:spacing w:val="-11"/>
              </w:rPr>
              <w:t xml:space="preserve"> </w:t>
            </w:r>
            <w:r>
              <w:rPr>
                <w:rFonts w:ascii="Times New Roman" w:hAnsi="Times New Roman"/>
              </w:rPr>
              <w:t>порядок</w:t>
            </w:r>
            <w:r>
              <w:rPr>
                <w:rFonts w:ascii="Times New Roman" w:hAnsi="Times New Roman"/>
                <w:spacing w:val="-47"/>
              </w:rPr>
              <w:t xml:space="preserve"> </w:t>
            </w:r>
            <w:r>
              <w:rPr>
                <w:rFonts w:ascii="Times New Roman" w:hAnsi="Times New Roman"/>
              </w:rPr>
              <w:t>использования их при оплате</w:t>
            </w:r>
            <w:r>
              <w:rPr>
                <w:rFonts w:ascii="Times New Roman" w:hAnsi="Times New Roman"/>
                <w:spacing w:val="1"/>
              </w:rPr>
              <w:t xml:space="preserve"> </w:t>
            </w:r>
            <w:r>
              <w:rPr>
                <w:rFonts w:ascii="Times New Roman" w:hAnsi="Times New Roman"/>
              </w:rPr>
              <w:t>покупки;</w:t>
            </w:r>
          </w:p>
          <w:p w:rsidR="00BE63F1" w:rsidRDefault="00BE63F1">
            <w:pPr>
              <w:tabs>
                <w:tab w:val="left" w:pos="816"/>
              </w:tabs>
              <w:ind w:left="107" w:right="129"/>
              <w:jc w:val="both"/>
              <w:rPr>
                <w:rFonts w:ascii="Times New Roman" w:hAnsi="Times New Roman"/>
              </w:rPr>
            </w:pPr>
            <w:r>
              <w:rPr>
                <w:rFonts w:ascii="Times New Roman" w:hAnsi="Times New Roman"/>
              </w:rPr>
              <w:t>- понятие</w:t>
            </w:r>
            <w:r>
              <w:rPr>
                <w:rFonts w:ascii="Times New Roman" w:hAnsi="Times New Roman"/>
                <w:spacing w:val="28"/>
              </w:rPr>
              <w:t xml:space="preserve"> </w:t>
            </w:r>
            <w:r>
              <w:rPr>
                <w:rFonts w:ascii="Times New Roman" w:hAnsi="Times New Roman"/>
              </w:rPr>
              <w:t>инфляции,</w:t>
            </w:r>
            <w:r>
              <w:rPr>
                <w:rFonts w:ascii="Times New Roman" w:hAnsi="Times New Roman"/>
                <w:spacing w:val="29"/>
              </w:rPr>
              <w:t xml:space="preserve"> </w:t>
            </w:r>
            <w:r>
              <w:rPr>
                <w:rFonts w:ascii="Times New Roman" w:hAnsi="Times New Roman"/>
              </w:rPr>
              <w:t>ее</w:t>
            </w:r>
            <w:r>
              <w:rPr>
                <w:rFonts w:ascii="Times New Roman" w:hAnsi="Times New Roman"/>
                <w:spacing w:val="29"/>
              </w:rPr>
              <w:t xml:space="preserve"> </w:t>
            </w:r>
            <w:r>
              <w:rPr>
                <w:rFonts w:ascii="Times New Roman" w:hAnsi="Times New Roman"/>
              </w:rPr>
              <w:t>влияние</w:t>
            </w:r>
            <w:r>
              <w:rPr>
                <w:rFonts w:ascii="Times New Roman" w:hAnsi="Times New Roman"/>
                <w:spacing w:val="28"/>
              </w:rPr>
              <w:t xml:space="preserve"> </w:t>
            </w:r>
            <w:r>
              <w:rPr>
                <w:rFonts w:ascii="Times New Roman" w:hAnsi="Times New Roman"/>
              </w:rPr>
              <w:t>на</w:t>
            </w:r>
            <w:r>
              <w:rPr>
                <w:rFonts w:ascii="Times New Roman" w:hAnsi="Times New Roman"/>
                <w:spacing w:val="-47"/>
              </w:rPr>
              <w:t xml:space="preserve"> </w:t>
            </w:r>
            <w:r>
              <w:rPr>
                <w:rFonts w:ascii="Times New Roman" w:hAnsi="Times New Roman"/>
              </w:rPr>
              <w:t>решение</w:t>
            </w:r>
            <w:r>
              <w:rPr>
                <w:rFonts w:ascii="Times New Roman" w:hAnsi="Times New Roman"/>
                <w:spacing w:val="-1"/>
              </w:rPr>
              <w:t xml:space="preserve"> </w:t>
            </w:r>
            <w:r>
              <w:rPr>
                <w:rFonts w:ascii="Times New Roman" w:hAnsi="Times New Roman"/>
              </w:rPr>
              <w:t>финансовых</w:t>
            </w:r>
            <w:r>
              <w:rPr>
                <w:rFonts w:ascii="Times New Roman" w:hAnsi="Times New Roman"/>
                <w:spacing w:val="-1"/>
              </w:rPr>
              <w:t xml:space="preserve"> </w:t>
            </w:r>
            <w:r>
              <w:rPr>
                <w:rFonts w:ascii="Times New Roman" w:hAnsi="Times New Roman"/>
              </w:rPr>
              <w:t>задач в профессии, личном</w:t>
            </w:r>
            <w:r>
              <w:rPr>
                <w:rFonts w:ascii="Times New Roman" w:hAnsi="Times New Roman"/>
                <w:spacing w:val="50"/>
              </w:rPr>
              <w:t xml:space="preserve"> </w:t>
            </w:r>
            <w:r>
              <w:rPr>
                <w:rFonts w:ascii="Times New Roman" w:hAnsi="Times New Roman"/>
              </w:rPr>
              <w:t>планировании;</w:t>
            </w:r>
            <w:r>
              <w:rPr>
                <w:rFonts w:ascii="Times New Roman" w:hAnsi="Times New Roman"/>
                <w:spacing w:val="1"/>
              </w:rPr>
              <w:t xml:space="preserve"> </w:t>
            </w:r>
            <w:r>
              <w:rPr>
                <w:rFonts w:ascii="Times New Roman" w:hAnsi="Times New Roman"/>
              </w:rPr>
              <w:t>понятие иностранной валюты и валютного</w:t>
            </w:r>
            <w:r>
              <w:rPr>
                <w:rFonts w:ascii="Times New Roman" w:hAnsi="Times New Roman"/>
                <w:spacing w:val="1"/>
              </w:rPr>
              <w:t xml:space="preserve"> </w:t>
            </w:r>
            <w:r>
              <w:rPr>
                <w:rFonts w:ascii="Times New Roman" w:hAnsi="Times New Roman"/>
              </w:rPr>
              <w:t>курса;</w:t>
            </w:r>
          </w:p>
          <w:p w:rsidR="00BE63F1" w:rsidRDefault="00BE63F1">
            <w:pPr>
              <w:widowControl w:val="0"/>
              <w:autoSpaceDE w:val="0"/>
              <w:autoSpaceDN w:val="0"/>
              <w:ind w:left="107" w:right="129"/>
              <w:jc w:val="both"/>
              <w:rPr>
                <w:rFonts w:ascii="Times New Roman" w:hAnsi="Times New Roman"/>
              </w:rPr>
            </w:pPr>
            <w:r>
              <w:rPr>
                <w:rFonts w:ascii="Times New Roman" w:hAnsi="Times New Roman"/>
              </w:rPr>
              <w:t>-структуру</w:t>
            </w:r>
            <w:r>
              <w:rPr>
                <w:rFonts w:ascii="Times New Roman" w:hAnsi="Times New Roman"/>
                <w:spacing w:val="-4"/>
              </w:rPr>
              <w:t xml:space="preserve"> </w:t>
            </w:r>
            <w:r>
              <w:rPr>
                <w:rFonts w:ascii="Times New Roman" w:hAnsi="Times New Roman"/>
              </w:rPr>
              <w:t>личных</w:t>
            </w:r>
            <w:r>
              <w:rPr>
                <w:rFonts w:ascii="Times New Roman" w:hAnsi="Times New Roman"/>
                <w:spacing w:val="-4"/>
              </w:rPr>
              <w:t xml:space="preserve"> </w:t>
            </w:r>
            <w:r>
              <w:rPr>
                <w:rFonts w:ascii="Times New Roman" w:hAnsi="Times New Roman"/>
              </w:rPr>
              <w:t>доходов</w:t>
            </w:r>
            <w:r>
              <w:rPr>
                <w:rFonts w:ascii="Times New Roman" w:hAnsi="Times New Roman"/>
                <w:spacing w:val="-5"/>
              </w:rPr>
              <w:t xml:space="preserve"> </w:t>
            </w:r>
            <w:r>
              <w:rPr>
                <w:rFonts w:ascii="Times New Roman" w:hAnsi="Times New Roman"/>
              </w:rPr>
              <w:t>и</w:t>
            </w:r>
            <w:r>
              <w:rPr>
                <w:rFonts w:ascii="Times New Roman" w:hAnsi="Times New Roman"/>
                <w:spacing w:val="-5"/>
              </w:rPr>
              <w:t xml:space="preserve"> </w:t>
            </w:r>
            <w:r>
              <w:rPr>
                <w:rFonts w:ascii="Times New Roman" w:hAnsi="Times New Roman"/>
              </w:rPr>
              <w:t>расходов,</w:t>
            </w:r>
            <w:r>
              <w:rPr>
                <w:rFonts w:ascii="Times New Roman" w:hAnsi="Times New Roman"/>
                <w:spacing w:val="-47"/>
              </w:rPr>
              <w:t xml:space="preserve"> </w:t>
            </w:r>
            <w:r>
              <w:rPr>
                <w:rFonts w:ascii="Times New Roman" w:hAnsi="Times New Roman"/>
              </w:rPr>
              <w:t>правила</w:t>
            </w:r>
            <w:r>
              <w:rPr>
                <w:rFonts w:ascii="Times New Roman" w:hAnsi="Times New Roman"/>
                <w:spacing w:val="-2"/>
              </w:rPr>
              <w:t xml:space="preserve"> </w:t>
            </w:r>
            <w:r>
              <w:rPr>
                <w:rFonts w:ascii="Times New Roman" w:hAnsi="Times New Roman"/>
              </w:rPr>
              <w:t>составления</w:t>
            </w:r>
          </w:p>
          <w:p w:rsidR="00BE63F1" w:rsidRDefault="00BE63F1">
            <w:pPr>
              <w:widowControl w:val="0"/>
              <w:autoSpaceDE w:val="0"/>
              <w:autoSpaceDN w:val="0"/>
              <w:ind w:left="107" w:right="129"/>
              <w:jc w:val="both"/>
              <w:rPr>
                <w:rFonts w:ascii="Times New Roman" w:hAnsi="Times New Roman"/>
              </w:rPr>
            </w:pPr>
            <w:r>
              <w:rPr>
                <w:rFonts w:ascii="Times New Roman" w:hAnsi="Times New Roman"/>
              </w:rPr>
              <w:t>личного и семейного бюджета;</w:t>
            </w:r>
            <w:r>
              <w:rPr>
                <w:rFonts w:ascii="Times New Roman" w:hAnsi="Times New Roman"/>
                <w:spacing w:val="1"/>
              </w:rPr>
              <w:t xml:space="preserve"> </w:t>
            </w:r>
            <w:r>
              <w:rPr>
                <w:rFonts w:ascii="Times New Roman" w:hAnsi="Times New Roman"/>
              </w:rPr>
              <w:t>особенности различных банковских</w:t>
            </w:r>
            <w:r>
              <w:rPr>
                <w:rFonts w:ascii="Times New Roman" w:hAnsi="Times New Roman"/>
                <w:spacing w:val="1"/>
              </w:rPr>
              <w:t xml:space="preserve"> </w:t>
            </w:r>
            <w:r>
              <w:rPr>
                <w:rFonts w:ascii="Times New Roman" w:hAnsi="Times New Roman"/>
              </w:rPr>
              <w:t>продуктов и возможности их</w:t>
            </w:r>
            <w:r>
              <w:rPr>
                <w:rFonts w:ascii="Times New Roman" w:hAnsi="Times New Roman"/>
                <w:spacing w:val="1"/>
              </w:rPr>
              <w:t xml:space="preserve"> </w:t>
            </w:r>
            <w:r>
              <w:rPr>
                <w:rFonts w:ascii="Times New Roman" w:hAnsi="Times New Roman"/>
              </w:rPr>
              <w:t>использования</w:t>
            </w:r>
            <w:r>
              <w:rPr>
                <w:rFonts w:ascii="Times New Roman" w:hAnsi="Times New Roman"/>
                <w:spacing w:val="-2"/>
              </w:rPr>
              <w:t xml:space="preserve"> </w:t>
            </w:r>
            <w:r>
              <w:rPr>
                <w:rFonts w:ascii="Times New Roman" w:hAnsi="Times New Roman"/>
              </w:rPr>
              <w:t>в</w:t>
            </w:r>
          </w:p>
          <w:p w:rsidR="00BE63F1" w:rsidRDefault="00BE63F1">
            <w:pPr>
              <w:widowControl w:val="0"/>
              <w:autoSpaceDE w:val="0"/>
              <w:autoSpaceDN w:val="0"/>
              <w:ind w:left="107" w:right="129"/>
              <w:jc w:val="both"/>
              <w:rPr>
                <w:rFonts w:ascii="Times New Roman" w:hAnsi="Times New Roman"/>
              </w:rPr>
            </w:pPr>
            <w:r>
              <w:rPr>
                <w:rFonts w:ascii="Times New Roman" w:hAnsi="Times New Roman"/>
                <w:spacing w:val="-1"/>
              </w:rPr>
              <w:t xml:space="preserve">профессиональной, </w:t>
            </w:r>
            <w:r>
              <w:rPr>
                <w:rFonts w:ascii="Times New Roman" w:hAnsi="Times New Roman"/>
              </w:rPr>
              <w:t>предпринимательской</w:t>
            </w:r>
            <w:r>
              <w:rPr>
                <w:rFonts w:ascii="Times New Roman" w:hAnsi="Times New Roman"/>
                <w:spacing w:val="-47"/>
              </w:rPr>
              <w:t xml:space="preserve"> </w:t>
            </w:r>
            <w:r>
              <w:rPr>
                <w:rFonts w:ascii="Times New Roman" w:hAnsi="Times New Roman"/>
              </w:rPr>
              <w:t>деятельности и для управления личными</w:t>
            </w:r>
            <w:r>
              <w:rPr>
                <w:rFonts w:ascii="Times New Roman" w:hAnsi="Times New Roman"/>
                <w:spacing w:val="1"/>
              </w:rPr>
              <w:t xml:space="preserve"> </w:t>
            </w:r>
            <w:r>
              <w:rPr>
                <w:rFonts w:ascii="Times New Roman" w:hAnsi="Times New Roman"/>
              </w:rPr>
              <w:t>финансами;</w:t>
            </w:r>
          </w:p>
          <w:p w:rsidR="00BE63F1" w:rsidRDefault="00BE63F1">
            <w:pPr>
              <w:widowControl w:val="0"/>
              <w:tabs>
                <w:tab w:val="left" w:pos="5976"/>
              </w:tabs>
              <w:autoSpaceDE w:val="0"/>
              <w:autoSpaceDN w:val="0"/>
              <w:ind w:left="107" w:right="129"/>
              <w:jc w:val="both"/>
              <w:rPr>
                <w:rFonts w:ascii="Times New Roman" w:hAnsi="Times New Roman"/>
              </w:rPr>
            </w:pPr>
            <w:r>
              <w:rPr>
                <w:rFonts w:ascii="Times New Roman" w:hAnsi="Times New Roman"/>
              </w:rPr>
              <w:t>- базовые</w:t>
            </w:r>
            <w:r>
              <w:rPr>
                <w:rFonts w:ascii="Times New Roman" w:hAnsi="Times New Roman"/>
                <w:spacing w:val="-5"/>
              </w:rPr>
              <w:t xml:space="preserve"> </w:t>
            </w:r>
            <w:r>
              <w:rPr>
                <w:rFonts w:ascii="Times New Roman" w:hAnsi="Times New Roman"/>
              </w:rPr>
              <w:t>характеристики</w:t>
            </w:r>
            <w:r>
              <w:rPr>
                <w:rFonts w:ascii="Times New Roman" w:hAnsi="Times New Roman"/>
                <w:spacing w:val="-4"/>
              </w:rPr>
              <w:t xml:space="preserve"> </w:t>
            </w:r>
            <w:r>
              <w:rPr>
                <w:rFonts w:ascii="Times New Roman" w:hAnsi="Times New Roman"/>
              </w:rPr>
              <w:t>и</w:t>
            </w:r>
            <w:r>
              <w:rPr>
                <w:rFonts w:ascii="Times New Roman" w:hAnsi="Times New Roman"/>
                <w:spacing w:val="-5"/>
              </w:rPr>
              <w:t xml:space="preserve"> </w:t>
            </w:r>
            <w:r>
              <w:rPr>
                <w:rFonts w:ascii="Times New Roman" w:hAnsi="Times New Roman"/>
              </w:rPr>
              <w:t>риски</w:t>
            </w:r>
            <w:r>
              <w:rPr>
                <w:rFonts w:ascii="Times New Roman" w:hAnsi="Times New Roman"/>
                <w:spacing w:val="-4"/>
              </w:rPr>
              <w:t xml:space="preserve"> </w:t>
            </w:r>
            <w:r>
              <w:rPr>
                <w:rFonts w:ascii="Times New Roman" w:hAnsi="Times New Roman"/>
              </w:rPr>
              <w:t>основных</w:t>
            </w:r>
            <w:r>
              <w:rPr>
                <w:rFonts w:ascii="Times New Roman" w:hAnsi="Times New Roman"/>
                <w:spacing w:val="-47"/>
              </w:rPr>
              <w:t xml:space="preserve"> </w:t>
            </w:r>
            <w:r>
              <w:rPr>
                <w:rFonts w:ascii="Times New Roman" w:hAnsi="Times New Roman"/>
              </w:rPr>
              <w:t>финансовых инструментов для</w:t>
            </w:r>
            <w:r>
              <w:rPr>
                <w:rFonts w:ascii="Times New Roman" w:hAnsi="Times New Roman"/>
                <w:spacing w:val="1"/>
              </w:rPr>
              <w:t xml:space="preserve"> </w:t>
            </w:r>
            <w:r>
              <w:rPr>
                <w:rFonts w:ascii="Times New Roman" w:hAnsi="Times New Roman"/>
              </w:rPr>
              <w:t>предпринимательской</w:t>
            </w:r>
            <w:r>
              <w:rPr>
                <w:rFonts w:ascii="Times New Roman" w:hAnsi="Times New Roman"/>
                <w:spacing w:val="-10"/>
              </w:rPr>
              <w:t xml:space="preserve"> </w:t>
            </w:r>
            <w:r>
              <w:rPr>
                <w:rFonts w:ascii="Times New Roman" w:hAnsi="Times New Roman"/>
              </w:rPr>
              <w:t>деятельности и управления</w:t>
            </w:r>
            <w:r>
              <w:rPr>
                <w:rFonts w:ascii="Times New Roman" w:hAnsi="Times New Roman"/>
                <w:spacing w:val="1"/>
              </w:rPr>
              <w:t xml:space="preserve"> </w:t>
            </w:r>
            <w:r>
              <w:rPr>
                <w:rFonts w:ascii="Times New Roman" w:hAnsi="Times New Roman"/>
              </w:rPr>
              <w:t>личными</w:t>
            </w:r>
            <w:r>
              <w:rPr>
                <w:rFonts w:ascii="Times New Roman" w:hAnsi="Times New Roman"/>
                <w:spacing w:val="-9"/>
              </w:rPr>
              <w:t xml:space="preserve"> </w:t>
            </w:r>
            <w:r>
              <w:rPr>
                <w:rFonts w:ascii="Times New Roman" w:hAnsi="Times New Roman"/>
              </w:rPr>
              <w:t>финансами;</w:t>
            </w:r>
          </w:p>
          <w:p w:rsidR="00BE63F1" w:rsidRDefault="00BE63F1">
            <w:pPr>
              <w:widowControl w:val="0"/>
              <w:autoSpaceDE w:val="0"/>
              <w:autoSpaceDN w:val="0"/>
              <w:ind w:left="107" w:right="129"/>
              <w:jc w:val="both"/>
              <w:rPr>
                <w:rFonts w:ascii="Times New Roman" w:hAnsi="Times New Roman"/>
                <w:spacing w:val="-47"/>
              </w:rPr>
            </w:pPr>
            <w:r>
              <w:rPr>
                <w:rFonts w:ascii="Times New Roman" w:hAnsi="Times New Roman"/>
              </w:rPr>
              <w:t>- систему и полномочия государственных</w:t>
            </w:r>
            <w:r>
              <w:rPr>
                <w:rFonts w:ascii="Times New Roman" w:hAnsi="Times New Roman"/>
                <w:spacing w:val="1"/>
              </w:rPr>
              <w:t xml:space="preserve"> </w:t>
            </w:r>
            <w:r>
              <w:rPr>
                <w:rFonts w:ascii="Times New Roman" w:hAnsi="Times New Roman"/>
              </w:rPr>
              <w:t>органов в сферах профессиональной</w:t>
            </w:r>
            <w:r>
              <w:rPr>
                <w:rFonts w:ascii="Times New Roman" w:hAnsi="Times New Roman"/>
                <w:spacing w:val="1"/>
              </w:rPr>
              <w:t xml:space="preserve"> </w:t>
            </w:r>
            <w:r>
              <w:rPr>
                <w:rFonts w:ascii="Times New Roman" w:hAnsi="Times New Roman"/>
              </w:rPr>
              <w:t>деятельности, предпринимательской</w:t>
            </w:r>
            <w:r>
              <w:rPr>
                <w:rFonts w:ascii="Times New Roman" w:hAnsi="Times New Roman"/>
                <w:spacing w:val="1"/>
              </w:rPr>
              <w:t xml:space="preserve"> </w:t>
            </w:r>
            <w:r>
              <w:rPr>
                <w:rFonts w:ascii="Times New Roman" w:hAnsi="Times New Roman"/>
              </w:rPr>
              <w:t>деятельности</w:t>
            </w:r>
            <w:r>
              <w:rPr>
                <w:rFonts w:ascii="Times New Roman" w:hAnsi="Times New Roman"/>
                <w:spacing w:val="-7"/>
              </w:rPr>
              <w:t xml:space="preserve"> </w:t>
            </w:r>
            <w:r>
              <w:rPr>
                <w:rFonts w:ascii="Times New Roman" w:hAnsi="Times New Roman"/>
              </w:rPr>
              <w:t>и</w:t>
            </w:r>
            <w:r>
              <w:rPr>
                <w:rFonts w:ascii="Times New Roman" w:hAnsi="Times New Roman"/>
                <w:spacing w:val="-7"/>
              </w:rPr>
              <w:t xml:space="preserve"> </w:t>
            </w:r>
            <w:r>
              <w:rPr>
                <w:rFonts w:ascii="Times New Roman" w:hAnsi="Times New Roman"/>
              </w:rPr>
              <w:t>защиты</w:t>
            </w:r>
            <w:r>
              <w:rPr>
                <w:rFonts w:ascii="Times New Roman" w:hAnsi="Times New Roman"/>
                <w:spacing w:val="-6"/>
              </w:rPr>
              <w:t xml:space="preserve"> </w:t>
            </w:r>
            <w:r>
              <w:rPr>
                <w:rFonts w:ascii="Times New Roman" w:hAnsi="Times New Roman"/>
              </w:rPr>
              <w:t>прав</w:t>
            </w:r>
            <w:r>
              <w:rPr>
                <w:rFonts w:ascii="Times New Roman" w:hAnsi="Times New Roman"/>
                <w:spacing w:val="-7"/>
              </w:rPr>
              <w:t xml:space="preserve"> </w:t>
            </w:r>
            <w:r>
              <w:rPr>
                <w:rFonts w:ascii="Times New Roman" w:hAnsi="Times New Roman"/>
              </w:rPr>
              <w:t>потребителей;</w:t>
            </w:r>
            <w:r>
              <w:rPr>
                <w:rFonts w:ascii="Times New Roman" w:hAnsi="Times New Roman"/>
                <w:spacing w:val="-47"/>
              </w:rPr>
              <w:t xml:space="preserve"> </w:t>
            </w:r>
          </w:p>
          <w:p w:rsidR="00BE63F1" w:rsidRDefault="00BE63F1">
            <w:pPr>
              <w:widowControl w:val="0"/>
              <w:autoSpaceDE w:val="0"/>
              <w:autoSpaceDN w:val="0"/>
              <w:ind w:left="107" w:right="129"/>
              <w:jc w:val="both"/>
              <w:rPr>
                <w:rFonts w:ascii="Times New Roman" w:hAnsi="Times New Roman"/>
              </w:rPr>
            </w:pPr>
            <w:r>
              <w:rPr>
                <w:rFonts w:ascii="Times New Roman" w:hAnsi="Times New Roman"/>
                <w:spacing w:val="-47"/>
              </w:rPr>
              <w:t xml:space="preserve">-  </w:t>
            </w:r>
            <w:r>
              <w:rPr>
                <w:rFonts w:ascii="Times New Roman" w:hAnsi="Times New Roman"/>
              </w:rPr>
              <w:t>особенности работы в малых и больших</w:t>
            </w:r>
            <w:r>
              <w:rPr>
                <w:rFonts w:ascii="Times New Roman" w:hAnsi="Times New Roman"/>
                <w:spacing w:val="1"/>
              </w:rPr>
              <w:t xml:space="preserve"> </w:t>
            </w:r>
            <w:r>
              <w:rPr>
                <w:rFonts w:ascii="Times New Roman" w:hAnsi="Times New Roman"/>
              </w:rPr>
              <w:t>группах, работы в команде, организации</w:t>
            </w:r>
            <w:r>
              <w:rPr>
                <w:rFonts w:ascii="Times New Roman" w:hAnsi="Times New Roman"/>
                <w:spacing w:val="1"/>
              </w:rPr>
              <w:t xml:space="preserve"> </w:t>
            </w:r>
            <w:r>
              <w:rPr>
                <w:rFonts w:ascii="Times New Roman" w:hAnsi="Times New Roman"/>
              </w:rPr>
              <w:t>коллективной</w:t>
            </w:r>
            <w:r>
              <w:rPr>
                <w:rFonts w:ascii="Times New Roman" w:hAnsi="Times New Roman"/>
                <w:spacing w:val="-2"/>
              </w:rPr>
              <w:t xml:space="preserve"> </w:t>
            </w:r>
            <w:r>
              <w:rPr>
                <w:rFonts w:ascii="Times New Roman" w:hAnsi="Times New Roman"/>
              </w:rPr>
              <w:t>работы;</w:t>
            </w:r>
          </w:p>
          <w:p w:rsidR="00BE63F1" w:rsidRDefault="00BE63F1">
            <w:pPr>
              <w:widowControl w:val="0"/>
              <w:autoSpaceDE w:val="0"/>
              <w:autoSpaceDN w:val="0"/>
              <w:ind w:left="107" w:right="129"/>
              <w:jc w:val="both"/>
              <w:rPr>
                <w:rFonts w:ascii="Times New Roman" w:hAnsi="Times New Roman"/>
              </w:rPr>
            </w:pPr>
            <w:r>
              <w:rPr>
                <w:rFonts w:ascii="Times New Roman" w:hAnsi="Times New Roman"/>
              </w:rPr>
              <w:t>- принципы</w:t>
            </w:r>
            <w:r>
              <w:rPr>
                <w:rFonts w:ascii="Times New Roman" w:hAnsi="Times New Roman"/>
                <w:spacing w:val="-6"/>
              </w:rPr>
              <w:t xml:space="preserve"> </w:t>
            </w:r>
            <w:r>
              <w:rPr>
                <w:rFonts w:ascii="Times New Roman" w:hAnsi="Times New Roman"/>
              </w:rPr>
              <w:t>организации</w:t>
            </w:r>
            <w:r>
              <w:rPr>
                <w:rFonts w:ascii="Times New Roman" w:hAnsi="Times New Roman"/>
                <w:spacing w:val="-5"/>
              </w:rPr>
              <w:t xml:space="preserve"> </w:t>
            </w:r>
            <w:r>
              <w:rPr>
                <w:rFonts w:ascii="Times New Roman" w:hAnsi="Times New Roman"/>
              </w:rPr>
              <w:t xml:space="preserve">проектной </w:t>
            </w:r>
            <w:r>
              <w:rPr>
                <w:rFonts w:ascii="Times New Roman" w:hAnsi="Times New Roman"/>
                <w:spacing w:val="-1"/>
              </w:rPr>
              <w:t xml:space="preserve">деятельности; </w:t>
            </w:r>
          </w:p>
          <w:p w:rsidR="00BE63F1" w:rsidRDefault="00BE63F1">
            <w:pPr>
              <w:widowControl w:val="0"/>
              <w:autoSpaceDE w:val="0"/>
              <w:autoSpaceDN w:val="0"/>
              <w:ind w:left="107" w:right="129"/>
              <w:jc w:val="both"/>
              <w:rPr>
                <w:rFonts w:ascii="Times New Roman" w:hAnsi="Times New Roman"/>
              </w:rPr>
            </w:pPr>
            <w:r>
              <w:rPr>
                <w:rFonts w:ascii="Times New Roman" w:hAnsi="Times New Roman"/>
              </w:rPr>
              <w:t>- принципы коллектива;</w:t>
            </w:r>
          </w:p>
          <w:p w:rsidR="00BE63F1" w:rsidRDefault="00BE63F1">
            <w:pPr>
              <w:widowControl w:val="0"/>
              <w:autoSpaceDE w:val="0"/>
              <w:autoSpaceDN w:val="0"/>
              <w:ind w:left="107" w:right="129"/>
              <w:jc w:val="both"/>
              <w:rPr>
                <w:rFonts w:ascii="Times New Roman" w:hAnsi="Times New Roman"/>
              </w:rPr>
            </w:pPr>
            <w:r>
              <w:rPr>
                <w:rFonts w:ascii="Times New Roman" w:hAnsi="Times New Roman"/>
              </w:rPr>
              <w:t>- правила</w:t>
            </w:r>
            <w:r>
              <w:rPr>
                <w:rFonts w:ascii="Times New Roman" w:hAnsi="Times New Roman"/>
                <w:spacing w:val="-6"/>
              </w:rPr>
              <w:t xml:space="preserve"> </w:t>
            </w:r>
            <w:r>
              <w:rPr>
                <w:rFonts w:ascii="Times New Roman" w:hAnsi="Times New Roman"/>
              </w:rPr>
              <w:t>оформления</w:t>
            </w:r>
            <w:r>
              <w:rPr>
                <w:rFonts w:ascii="Times New Roman" w:hAnsi="Times New Roman"/>
                <w:spacing w:val="-5"/>
              </w:rPr>
              <w:t xml:space="preserve"> </w:t>
            </w:r>
            <w:r>
              <w:rPr>
                <w:rFonts w:ascii="Times New Roman" w:hAnsi="Times New Roman"/>
              </w:rPr>
              <w:t>документов</w:t>
            </w:r>
            <w:r>
              <w:rPr>
                <w:rFonts w:ascii="Times New Roman" w:hAnsi="Times New Roman"/>
                <w:spacing w:val="-5"/>
              </w:rPr>
              <w:t xml:space="preserve"> и</w:t>
            </w:r>
            <w:r>
              <w:rPr>
                <w:rFonts w:ascii="Times New Roman" w:hAnsi="Times New Roman"/>
                <w:spacing w:val="-47"/>
              </w:rPr>
              <w:t xml:space="preserve"> </w:t>
            </w:r>
            <w:r>
              <w:rPr>
                <w:rFonts w:ascii="Times New Roman" w:hAnsi="Times New Roman"/>
              </w:rPr>
              <w:t>построения устных сообщений на</w:t>
            </w:r>
            <w:r>
              <w:rPr>
                <w:rFonts w:ascii="Times New Roman" w:hAnsi="Times New Roman"/>
                <w:spacing w:val="1"/>
              </w:rPr>
              <w:t xml:space="preserve"> </w:t>
            </w:r>
            <w:r>
              <w:rPr>
                <w:rFonts w:ascii="Times New Roman" w:hAnsi="Times New Roman"/>
              </w:rPr>
              <w:t>государственном</w:t>
            </w:r>
            <w:r>
              <w:rPr>
                <w:rFonts w:ascii="Times New Roman" w:hAnsi="Times New Roman"/>
                <w:spacing w:val="-2"/>
              </w:rPr>
              <w:t xml:space="preserve"> </w:t>
            </w:r>
            <w:r>
              <w:rPr>
                <w:rFonts w:ascii="Times New Roman" w:hAnsi="Times New Roman"/>
              </w:rPr>
              <w:t>языке;</w:t>
            </w:r>
          </w:p>
          <w:p w:rsidR="00BE63F1" w:rsidRDefault="00BE63F1">
            <w:pPr>
              <w:widowControl w:val="0"/>
              <w:autoSpaceDE w:val="0"/>
              <w:autoSpaceDN w:val="0"/>
              <w:ind w:left="107" w:right="129"/>
              <w:jc w:val="both"/>
              <w:rPr>
                <w:rFonts w:ascii="Times New Roman" w:hAnsi="Times New Roman"/>
              </w:rPr>
            </w:pPr>
            <w:r>
              <w:rPr>
                <w:rFonts w:ascii="Times New Roman" w:hAnsi="Times New Roman"/>
              </w:rPr>
              <w:t xml:space="preserve">- </w:t>
            </w:r>
            <w:r>
              <w:rPr>
                <w:rFonts w:ascii="Times New Roman" w:hAnsi="Times New Roman"/>
                <w:spacing w:val="-1"/>
              </w:rPr>
              <w:t xml:space="preserve">правила </w:t>
            </w:r>
            <w:r>
              <w:rPr>
                <w:rFonts w:ascii="Times New Roman" w:hAnsi="Times New Roman"/>
              </w:rPr>
              <w:t>безопасности;</w:t>
            </w:r>
          </w:p>
          <w:p w:rsidR="00BE63F1" w:rsidRDefault="00BE63F1">
            <w:pPr>
              <w:widowControl w:val="0"/>
              <w:autoSpaceDE w:val="0"/>
              <w:autoSpaceDN w:val="0"/>
              <w:ind w:left="107" w:right="129"/>
              <w:jc w:val="both"/>
              <w:rPr>
                <w:rFonts w:ascii="Times New Roman" w:hAnsi="Times New Roman"/>
              </w:rPr>
            </w:pPr>
            <w:r>
              <w:rPr>
                <w:rFonts w:ascii="Times New Roman" w:hAnsi="Times New Roman"/>
              </w:rPr>
              <w:t xml:space="preserve">- </w:t>
            </w:r>
            <w:r>
              <w:rPr>
                <w:rFonts w:ascii="Times New Roman" w:hAnsi="Times New Roman"/>
                <w:spacing w:val="-47"/>
              </w:rPr>
              <w:t xml:space="preserve"> </w:t>
            </w:r>
            <w:r>
              <w:rPr>
                <w:rFonts w:ascii="Times New Roman" w:hAnsi="Times New Roman"/>
              </w:rPr>
              <w:t>принципы</w:t>
            </w:r>
            <w:r>
              <w:rPr>
                <w:rFonts w:ascii="Times New Roman" w:hAnsi="Times New Roman"/>
                <w:spacing w:val="-3"/>
              </w:rPr>
              <w:t xml:space="preserve"> </w:t>
            </w:r>
            <w:r>
              <w:rPr>
                <w:rFonts w:ascii="Times New Roman" w:hAnsi="Times New Roman"/>
              </w:rPr>
              <w:t>производства</w:t>
            </w:r>
          </w:p>
        </w:tc>
        <w:tc>
          <w:tcPr>
            <w:tcW w:w="3483" w:type="dxa"/>
          </w:tcPr>
          <w:p w:rsidR="00BE63F1" w:rsidRDefault="00BE63F1" w:rsidP="008573EA">
            <w:pPr>
              <w:widowControl w:val="0"/>
              <w:numPr>
                <w:ilvl w:val="0"/>
                <w:numId w:val="24"/>
              </w:numPr>
              <w:tabs>
                <w:tab w:val="left" w:pos="224"/>
              </w:tabs>
              <w:autoSpaceDE w:val="0"/>
              <w:autoSpaceDN w:val="0"/>
              <w:ind w:right="46" w:firstLine="0"/>
              <w:jc w:val="both"/>
              <w:rPr>
                <w:rFonts w:ascii="Times New Roman" w:hAnsi="Times New Roman"/>
              </w:rPr>
            </w:pPr>
            <w:r>
              <w:rPr>
                <w:rFonts w:ascii="Times New Roman" w:hAnsi="Times New Roman"/>
              </w:rPr>
              <w:t>демонстрирует</w:t>
            </w:r>
            <w:r>
              <w:rPr>
                <w:rFonts w:ascii="Times New Roman" w:hAnsi="Times New Roman"/>
                <w:spacing w:val="-7"/>
              </w:rPr>
              <w:t xml:space="preserve"> </w:t>
            </w:r>
            <w:r>
              <w:rPr>
                <w:rFonts w:ascii="Times New Roman" w:hAnsi="Times New Roman"/>
              </w:rPr>
              <w:t>знания</w:t>
            </w:r>
            <w:r>
              <w:rPr>
                <w:rFonts w:ascii="Times New Roman" w:hAnsi="Times New Roman"/>
                <w:spacing w:val="-5"/>
              </w:rPr>
              <w:t xml:space="preserve"> </w:t>
            </w:r>
            <w:r>
              <w:rPr>
                <w:rFonts w:ascii="Times New Roman" w:hAnsi="Times New Roman"/>
              </w:rPr>
              <w:t>особенностей</w:t>
            </w:r>
            <w:r>
              <w:rPr>
                <w:rFonts w:ascii="Times New Roman" w:hAnsi="Times New Roman"/>
                <w:spacing w:val="-47"/>
              </w:rPr>
              <w:t xml:space="preserve"> </w:t>
            </w:r>
            <w:r>
              <w:rPr>
                <w:rFonts w:ascii="Times New Roman" w:hAnsi="Times New Roman"/>
              </w:rPr>
              <w:t>профессионального и социального</w:t>
            </w:r>
            <w:r>
              <w:rPr>
                <w:rFonts w:ascii="Times New Roman" w:hAnsi="Times New Roman"/>
                <w:spacing w:val="1"/>
              </w:rPr>
              <w:t xml:space="preserve"> </w:t>
            </w:r>
            <w:r>
              <w:rPr>
                <w:rFonts w:ascii="Times New Roman" w:hAnsi="Times New Roman"/>
              </w:rPr>
              <w:t>контекста;</w:t>
            </w:r>
          </w:p>
          <w:p w:rsidR="00BE63F1" w:rsidRDefault="00BE63F1" w:rsidP="008573EA">
            <w:pPr>
              <w:widowControl w:val="0"/>
              <w:numPr>
                <w:ilvl w:val="0"/>
                <w:numId w:val="24"/>
              </w:numPr>
              <w:tabs>
                <w:tab w:val="left" w:pos="224"/>
              </w:tabs>
              <w:autoSpaceDE w:val="0"/>
              <w:autoSpaceDN w:val="0"/>
              <w:ind w:right="117" w:firstLine="0"/>
              <w:jc w:val="both"/>
              <w:rPr>
                <w:rFonts w:ascii="Times New Roman" w:hAnsi="Times New Roman"/>
              </w:rPr>
            </w:pPr>
            <w:r>
              <w:rPr>
                <w:rFonts w:ascii="Times New Roman" w:hAnsi="Times New Roman"/>
              </w:rPr>
              <w:t>ориентируется в источниках</w:t>
            </w:r>
            <w:r>
              <w:rPr>
                <w:rFonts w:ascii="Times New Roman" w:hAnsi="Times New Roman"/>
                <w:spacing w:val="1"/>
              </w:rPr>
              <w:t xml:space="preserve"> </w:t>
            </w:r>
            <w:r>
              <w:rPr>
                <w:rFonts w:ascii="Times New Roman" w:hAnsi="Times New Roman"/>
              </w:rPr>
              <w:t>информации</w:t>
            </w:r>
            <w:r>
              <w:rPr>
                <w:rFonts w:ascii="Times New Roman" w:hAnsi="Times New Roman"/>
                <w:spacing w:val="-4"/>
              </w:rPr>
              <w:t xml:space="preserve"> </w:t>
            </w:r>
            <w:r>
              <w:rPr>
                <w:rFonts w:ascii="Times New Roman" w:hAnsi="Times New Roman"/>
              </w:rPr>
              <w:t>и</w:t>
            </w:r>
            <w:r>
              <w:rPr>
                <w:rFonts w:ascii="Times New Roman" w:hAnsi="Times New Roman"/>
                <w:spacing w:val="-4"/>
              </w:rPr>
              <w:t xml:space="preserve"> </w:t>
            </w:r>
            <w:r>
              <w:rPr>
                <w:rFonts w:ascii="Times New Roman" w:hAnsi="Times New Roman"/>
              </w:rPr>
              <w:t>ресурсах</w:t>
            </w:r>
            <w:r>
              <w:rPr>
                <w:rFonts w:ascii="Times New Roman" w:hAnsi="Times New Roman"/>
                <w:spacing w:val="-2"/>
              </w:rPr>
              <w:t xml:space="preserve"> </w:t>
            </w:r>
            <w:r>
              <w:rPr>
                <w:rFonts w:ascii="Times New Roman" w:hAnsi="Times New Roman"/>
              </w:rPr>
              <w:t>для</w:t>
            </w:r>
            <w:r>
              <w:rPr>
                <w:rFonts w:ascii="Times New Roman" w:hAnsi="Times New Roman"/>
                <w:spacing w:val="-4"/>
              </w:rPr>
              <w:t xml:space="preserve"> </w:t>
            </w:r>
            <w:r>
              <w:rPr>
                <w:rFonts w:ascii="Times New Roman" w:hAnsi="Times New Roman"/>
              </w:rPr>
              <w:t>решения</w:t>
            </w:r>
            <w:r>
              <w:rPr>
                <w:rFonts w:ascii="Times New Roman" w:hAnsi="Times New Roman"/>
                <w:spacing w:val="-47"/>
              </w:rPr>
              <w:t xml:space="preserve"> </w:t>
            </w:r>
            <w:r>
              <w:rPr>
                <w:rFonts w:ascii="Times New Roman" w:hAnsi="Times New Roman"/>
              </w:rPr>
              <w:t>задач в профессиональном и</w:t>
            </w:r>
            <w:r>
              <w:rPr>
                <w:rFonts w:ascii="Times New Roman" w:hAnsi="Times New Roman"/>
                <w:spacing w:val="1"/>
              </w:rPr>
              <w:t xml:space="preserve"> </w:t>
            </w:r>
            <w:r>
              <w:rPr>
                <w:rFonts w:ascii="Times New Roman" w:hAnsi="Times New Roman"/>
              </w:rPr>
              <w:t>социальном</w:t>
            </w:r>
            <w:r>
              <w:rPr>
                <w:rFonts w:ascii="Times New Roman" w:hAnsi="Times New Roman"/>
                <w:spacing w:val="-2"/>
              </w:rPr>
              <w:t xml:space="preserve"> </w:t>
            </w:r>
            <w:r>
              <w:rPr>
                <w:rFonts w:ascii="Times New Roman" w:hAnsi="Times New Roman"/>
              </w:rPr>
              <w:t>контексте;</w:t>
            </w:r>
          </w:p>
          <w:p w:rsidR="00BE63F1" w:rsidRDefault="00BE63F1" w:rsidP="008573EA">
            <w:pPr>
              <w:widowControl w:val="0"/>
              <w:numPr>
                <w:ilvl w:val="0"/>
                <w:numId w:val="24"/>
              </w:numPr>
              <w:tabs>
                <w:tab w:val="left" w:pos="224"/>
              </w:tabs>
              <w:autoSpaceDE w:val="0"/>
              <w:autoSpaceDN w:val="0"/>
              <w:ind w:right="131" w:firstLine="0"/>
              <w:jc w:val="both"/>
              <w:rPr>
                <w:rFonts w:ascii="Times New Roman" w:hAnsi="Times New Roman"/>
              </w:rPr>
            </w:pPr>
            <w:r>
              <w:rPr>
                <w:rFonts w:ascii="Times New Roman" w:hAnsi="Times New Roman"/>
              </w:rPr>
              <w:t>способен сформулировать</w:t>
            </w:r>
            <w:r>
              <w:rPr>
                <w:rFonts w:ascii="Times New Roman" w:hAnsi="Times New Roman"/>
                <w:spacing w:val="1"/>
              </w:rPr>
              <w:t xml:space="preserve"> </w:t>
            </w:r>
            <w:r>
              <w:rPr>
                <w:rFonts w:ascii="Times New Roman" w:hAnsi="Times New Roman"/>
              </w:rPr>
              <w:t>алгоритм выполнения работ в</w:t>
            </w:r>
            <w:r>
              <w:rPr>
                <w:rFonts w:ascii="Times New Roman" w:hAnsi="Times New Roman"/>
                <w:spacing w:val="1"/>
              </w:rPr>
              <w:t xml:space="preserve"> </w:t>
            </w:r>
            <w:r>
              <w:rPr>
                <w:rFonts w:ascii="Times New Roman" w:hAnsi="Times New Roman"/>
              </w:rPr>
              <w:t>профессиональной</w:t>
            </w:r>
            <w:r>
              <w:rPr>
                <w:rFonts w:ascii="Times New Roman" w:hAnsi="Times New Roman"/>
                <w:spacing w:val="-10"/>
              </w:rPr>
              <w:t xml:space="preserve"> </w:t>
            </w:r>
            <w:r>
              <w:rPr>
                <w:rFonts w:ascii="Times New Roman" w:hAnsi="Times New Roman"/>
              </w:rPr>
              <w:t>и</w:t>
            </w:r>
            <w:r>
              <w:rPr>
                <w:rFonts w:ascii="Times New Roman" w:hAnsi="Times New Roman"/>
                <w:spacing w:val="-10"/>
              </w:rPr>
              <w:t xml:space="preserve"> </w:t>
            </w:r>
            <w:r>
              <w:rPr>
                <w:rFonts w:ascii="Times New Roman" w:hAnsi="Times New Roman"/>
              </w:rPr>
              <w:t>смежных</w:t>
            </w:r>
            <w:r>
              <w:rPr>
                <w:rFonts w:ascii="Times New Roman" w:hAnsi="Times New Roman"/>
                <w:spacing w:val="-47"/>
              </w:rPr>
              <w:t xml:space="preserve"> </w:t>
            </w:r>
            <w:r>
              <w:rPr>
                <w:rFonts w:ascii="Times New Roman" w:hAnsi="Times New Roman"/>
              </w:rPr>
              <w:t>областях;</w:t>
            </w:r>
          </w:p>
          <w:p w:rsidR="00BE63F1" w:rsidRDefault="00BE63F1">
            <w:pPr>
              <w:widowControl w:val="0"/>
              <w:autoSpaceDE w:val="0"/>
              <w:autoSpaceDN w:val="0"/>
              <w:ind w:left="108" w:right="92"/>
              <w:jc w:val="both"/>
              <w:rPr>
                <w:rFonts w:ascii="Times New Roman" w:hAnsi="Times New Roman"/>
              </w:rPr>
            </w:pPr>
            <w:r>
              <w:rPr>
                <w:rFonts w:ascii="Times New Roman" w:hAnsi="Times New Roman"/>
              </w:rPr>
              <w:t>-может назвать критерии оценки</w:t>
            </w:r>
            <w:r>
              <w:rPr>
                <w:rFonts w:ascii="Times New Roman" w:hAnsi="Times New Roman"/>
                <w:spacing w:val="1"/>
              </w:rPr>
              <w:t xml:space="preserve"> </w:t>
            </w:r>
            <w:r>
              <w:rPr>
                <w:rFonts w:ascii="Times New Roman" w:hAnsi="Times New Roman"/>
              </w:rPr>
              <w:t>результатов принятого решения в</w:t>
            </w:r>
            <w:r>
              <w:rPr>
                <w:rFonts w:ascii="Times New Roman" w:hAnsi="Times New Roman"/>
                <w:spacing w:val="1"/>
              </w:rPr>
              <w:t xml:space="preserve"> </w:t>
            </w:r>
            <w:r>
              <w:rPr>
                <w:rFonts w:ascii="Times New Roman" w:hAnsi="Times New Roman"/>
                <w:spacing w:val="-1"/>
              </w:rPr>
              <w:t xml:space="preserve">профессиональной </w:t>
            </w:r>
            <w:r>
              <w:rPr>
                <w:rFonts w:ascii="Times New Roman" w:hAnsi="Times New Roman"/>
              </w:rPr>
              <w:t>деятельности, для</w:t>
            </w:r>
            <w:r>
              <w:rPr>
                <w:rFonts w:ascii="Times New Roman" w:hAnsi="Times New Roman"/>
                <w:spacing w:val="-47"/>
              </w:rPr>
              <w:t xml:space="preserve"> </w:t>
            </w:r>
            <w:r>
              <w:rPr>
                <w:rFonts w:ascii="Times New Roman" w:hAnsi="Times New Roman"/>
              </w:rPr>
              <w:t>личностного развития и достижения</w:t>
            </w:r>
            <w:r>
              <w:rPr>
                <w:rFonts w:ascii="Times New Roman" w:hAnsi="Times New Roman"/>
                <w:spacing w:val="1"/>
              </w:rPr>
              <w:t xml:space="preserve"> </w:t>
            </w:r>
            <w:r>
              <w:rPr>
                <w:rFonts w:ascii="Times New Roman" w:hAnsi="Times New Roman"/>
              </w:rPr>
              <w:t>финансового</w:t>
            </w:r>
            <w:r>
              <w:rPr>
                <w:rFonts w:ascii="Times New Roman" w:hAnsi="Times New Roman"/>
                <w:spacing w:val="-3"/>
              </w:rPr>
              <w:t xml:space="preserve"> </w:t>
            </w:r>
            <w:r>
              <w:rPr>
                <w:rFonts w:ascii="Times New Roman" w:hAnsi="Times New Roman"/>
              </w:rPr>
              <w:t>благополучия;</w:t>
            </w:r>
          </w:p>
          <w:p w:rsidR="00BE63F1" w:rsidRDefault="00BE63F1" w:rsidP="008573EA">
            <w:pPr>
              <w:widowControl w:val="0"/>
              <w:numPr>
                <w:ilvl w:val="0"/>
                <w:numId w:val="24"/>
              </w:numPr>
              <w:tabs>
                <w:tab w:val="left" w:pos="226"/>
              </w:tabs>
              <w:autoSpaceDE w:val="0"/>
              <w:autoSpaceDN w:val="0"/>
              <w:ind w:left="108" w:right="48" w:firstLine="0"/>
              <w:jc w:val="both"/>
              <w:rPr>
                <w:rFonts w:ascii="Times New Roman" w:hAnsi="Times New Roman"/>
              </w:rPr>
            </w:pPr>
            <w:r>
              <w:rPr>
                <w:rFonts w:ascii="Times New Roman" w:hAnsi="Times New Roman"/>
              </w:rPr>
              <w:t>может объяснить, как пользоваться</w:t>
            </w:r>
            <w:r>
              <w:rPr>
                <w:rFonts w:ascii="Times New Roman" w:hAnsi="Times New Roman"/>
                <w:spacing w:val="1"/>
              </w:rPr>
              <w:t xml:space="preserve"> </w:t>
            </w:r>
            <w:r>
              <w:rPr>
                <w:rFonts w:ascii="Times New Roman" w:hAnsi="Times New Roman"/>
              </w:rPr>
              <w:t>цифровыми</w:t>
            </w:r>
            <w:r>
              <w:rPr>
                <w:rFonts w:ascii="Times New Roman" w:hAnsi="Times New Roman"/>
                <w:spacing w:val="-6"/>
              </w:rPr>
              <w:t xml:space="preserve"> </w:t>
            </w:r>
            <w:r>
              <w:rPr>
                <w:rFonts w:ascii="Times New Roman" w:hAnsi="Times New Roman"/>
              </w:rPr>
              <w:t>средствами</w:t>
            </w:r>
            <w:r>
              <w:rPr>
                <w:rFonts w:ascii="Times New Roman" w:hAnsi="Times New Roman"/>
                <w:spacing w:val="39"/>
              </w:rPr>
              <w:t xml:space="preserve"> </w:t>
            </w:r>
            <w:r>
              <w:rPr>
                <w:rFonts w:ascii="Times New Roman" w:hAnsi="Times New Roman"/>
              </w:rPr>
              <w:t>при</w:t>
            </w:r>
            <w:r>
              <w:rPr>
                <w:rFonts w:ascii="Times New Roman" w:hAnsi="Times New Roman"/>
                <w:spacing w:val="-6"/>
              </w:rPr>
              <w:t xml:space="preserve"> </w:t>
            </w:r>
            <w:r>
              <w:rPr>
                <w:rFonts w:ascii="Times New Roman" w:hAnsi="Times New Roman"/>
              </w:rPr>
              <w:t>решении</w:t>
            </w:r>
            <w:r>
              <w:rPr>
                <w:rFonts w:ascii="Times New Roman" w:hAnsi="Times New Roman"/>
                <w:spacing w:val="-47"/>
              </w:rPr>
              <w:t xml:space="preserve"> </w:t>
            </w:r>
            <w:r>
              <w:rPr>
                <w:rFonts w:ascii="Times New Roman" w:hAnsi="Times New Roman"/>
              </w:rPr>
              <w:t>профессиональных задач, задач</w:t>
            </w:r>
            <w:r>
              <w:rPr>
                <w:rFonts w:ascii="Times New Roman" w:hAnsi="Times New Roman"/>
                <w:spacing w:val="1"/>
              </w:rPr>
              <w:t xml:space="preserve"> </w:t>
            </w:r>
            <w:r>
              <w:rPr>
                <w:rFonts w:ascii="Times New Roman" w:hAnsi="Times New Roman"/>
              </w:rPr>
              <w:t>личностного развития и финансового</w:t>
            </w:r>
            <w:r>
              <w:rPr>
                <w:rFonts w:ascii="Times New Roman" w:hAnsi="Times New Roman"/>
                <w:spacing w:val="-47"/>
              </w:rPr>
              <w:t xml:space="preserve"> </w:t>
            </w:r>
            <w:r>
              <w:rPr>
                <w:rFonts w:ascii="Times New Roman" w:hAnsi="Times New Roman"/>
              </w:rPr>
              <w:t>благополучия; демонстрирует знания</w:t>
            </w:r>
            <w:r>
              <w:rPr>
                <w:rFonts w:ascii="Times New Roman" w:hAnsi="Times New Roman"/>
                <w:spacing w:val="-47"/>
              </w:rPr>
              <w:t xml:space="preserve"> </w:t>
            </w:r>
            <w:r>
              <w:rPr>
                <w:rFonts w:ascii="Times New Roman" w:hAnsi="Times New Roman"/>
              </w:rPr>
              <w:t>о том, как представлять результаты</w:t>
            </w:r>
            <w:r>
              <w:rPr>
                <w:rFonts w:ascii="Times New Roman" w:hAnsi="Times New Roman"/>
                <w:spacing w:val="1"/>
              </w:rPr>
              <w:t xml:space="preserve"> </w:t>
            </w:r>
            <w:r>
              <w:rPr>
                <w:rFonts w:ascii="Times New Roman" w:hAnsi="Times New Roman"/>
              </w:rPr>
              <w:t>поиска</w:t>
            </w:r>
            <w:r>
              <w:rPr>
                <w:rFonts w:ascii="Times New Roman" w:hAnsi="Times New Roman"/>
                <w:spacing w:val="-2"/>
              </w:rPr>
              <w:t xml:space="preserve"> </w:t>
            </w:r>
            <w:r>
              <w:rPr>
                <w:rFonts w:ascii="Times New Roman" w:hAnsi="Times New Roman"/>
              </w:rPr>
              <w:t>информации;</w:t>
            </w:r>
          </w:p>
          <w:p w:rsidR="00BE63F1" w:rsidRDefault="00BE63F1" w:rsidP="008573EA">
            <w:pPr>
              <w:widowControl w:val="0"/>
              <w:numPr>
                <w:ilvl w:val="0"/>
                <w:numId w:val="24"/>
              </w:numPr>
              <w:tabs>
                <w:tab w:val="left" w:pos="226"/>
              </w:tabs>
              <w:autoSpaceDE w:val="0"/>
              <w:autoSpaceDN w:val="0"/>
              <w:ind w:left="108" w:right="94" w:firstLine="0"/>
              <w:jc w:val="both"/>
              <w:rPr>
                <w:rFonts w:ascii="Times New Roman" w:hAnsi="Times New Roman"/>
              </w:rPr>
            </w:pPr>
            <w:r>
              <w:rPr>
                <w:rFonts w:ascii="Times New Roman" w:hAnsi="Times New Roman"/>
              </w:rPr>
              <w:t>может охарактеризовать</w:t>
            </w:r>
            <w:r>
              <w:rPr>
                <w:rFonts w:ascii="Times New Roman" w:hAnsi="Times New Roman"/>
                <w:spacing w:val="1"/>
              </w:rPr>
              <w:t xml:space="preserve"> </w:t>
            </w:r>
            <w:r>
              <w:rPr>
                <w:rFonts w:ascii="Times New Roman" w:hAnsi="Times New Roman"/>
              </w:rPr>
              <w:t>возможности различных цифровых</w:t>
            </w:r>
            <w:r>
              <w:rPr>
                <w:rFonts w:ascii="Times New Roman" w:hAnsi="Times New Roman"/>
                <w:spacing w:val="1"/>
              </w:rPr>
              <w:t xml:space="preserve"> </w:t>
            </w:r>
            <w:r>
              <w:rPr>
                <w:rFonts w:ascii="Times New Roman" w:hAnsi="Times New Roman"/>
              </w:rPr>
              <w:t>средств, используемых для решения</w:t>
            </w:r>
            <w:r>
              <w:rPr>
                <w:rFonts w:ascii="Times New Roman" w:hAnsi="Times New Roman"/>
                <w:spacing w:val="1"/>
              </w:rPr>
              <w:t xml:space="preserve"> </w:t>
            </w:r>
            <w:r>
              <w:rPr>
                <w:rFonts w:ascii="Times New Roman" w:hAnsi="Times New Roman"/>
              </w:rPr>
              <w:t>профессиональных задач, задач</w:t>
            </w:r>
            <w:r>
              <w:rPr>
                <w:rFonts w:ascii="Times New Roman" w:hAnsi="Times New Roman"/>
                <w:spacing w:val="1"/>
              </w:rPr>
              <w:t xml:space="preserve"> </w:t>
            </w:r>
            <w:r>
              <w:rPr>
                <w:rFonts w:ascii="Times New Roman" w:hAnsi="Times New Roman"/>
              </w:rPr>
              <w:t>личностного</w:t>
            </w:r>
            <w:r>
              <w:rPr>
                <w:rFonts w:ascii="Times New Roman" w:hAnsi="Times New Roman"/>
                <w:spacing w:val="-4"/>
              </w:rPr>
              <w:t xml:space="preserve"> </w:t>
            </w:r>
            <w:r>
              <w:rPr>
                <w:rFonts w:ascii="Times New Roman" w:hAnsi="Times New Roman"/>
              </w:rPr>
              <w:t>развития</w:t>
            </w:r>
            <w:r>
              <w:rPr>
                <w:rFonts w:ascii="Times New Roman" w:hAnsi="Times New Roman"/>
                <w:spacing w:val="-3"/>
              </w:rPr>
              <w:t xml:space="preserve"> </w:t>
            </w:r>
            <w:r>
              <w:rPr>
                <w:rFonts w:ascii="Times New Roman" w:hAnsi="Times New Roman"/>
              </w:rPr>
              <w:t>и</w:t>
            </w:r>
            <w:r>
              <w:rPr>
                <w:rFonts w:ascii="Times New Roman" w:hAnsi="Times New Roman"/>
                <w:spacing w:val="-5"/>
              </w:rPr>
              <w:t xml:space="preserve"> </w:t>
            </w:r>
            <w:r>
              <w:rPr>
                <w:rFonts w:ascii="Times New Roman" w:hAnsi="Times New Roman"/>
              </w:rPr>
              <w:t>финансового</w:t>
            </w:r>
            <w:r>
              <w:rPr>
                <w:rFonts w:ascii="Times New Roman" w:hAnsi="Times New Roman"/>
                <w:spacing w:val="-47"/>
              </w:rPr>
              <w:t xml:space="preserve"> </w:t>
            </w:r>
            <w:r>
              <w:rPr>
                <w:rFonts w:ascii="Times New Roman" w:hAnsi="Times New Roman"/>
              </w:rPr>
              <w:t>благополучия;</w:t>
            </w:r>
          </w:p>
          <w:p w:rsidR="00BE63F1" w:rsidRDefault="00BE63F1" w:rsidP="008573EA">
            <w:pPr>
              <w:widowControl w:val="0"/>
              <w:numPr>
                <w:ilvl w:val="0"/>
                <w:numId w:val="24"/>
              </w:numPr>
              <w:tabs>
                <w:tab w:val="left" w:pos="226"/>
              </w:tabs>
              <w:autoSpaceDE w:val="0"/>
              <w:autoSpaceDN w:val="0"/>
              <w:ind w:left="108" w:right="213" w:firstLine="0"/>
              <w:jc w:val="both"/>
              <w:rPr>
                <w:rFonts w:ascii="Times New Roman" w:hAnsi="Times New Roman"/>
              </w:rPr>
            </w:pPr>
            <w:r>
              <w:rPr>
                <w:rFonts w:ascii="Times New Roman" w:hAnsi="Times New Roman"/>
              </w:rPr>
              <w:t>ориентируется в нормативно-правовой</w:t>
            </w:r>
            <w:r>
              <w:rPr>
                <w:rFonts w:ascii="Times New Roman" w:hAnsi="Times New Roman"/>
                <w:spacing w:val="-8"/>
              </w:rPr>
              <w:t xml:space="preserve"> </w:t>
            </w:r>
            <w:r>
              <w:rPr>
                <w:rFonts w:ascii="Times New Roman" w:hAnsi="Times New Roman"/>
              </w:rPr>
              <w:t>базе,</w:t>
            </w:r>
            <w:r>
              <w:rPr>
                <w:rFonts w:ascii="Times New Roman" w:hAnsi="Times New Roman"/>
                <w:spacing w:val="-8"/>
              </w:rPr>
              <w:t xml:space="preserve"> </w:t>
            </w:r>
            <w:r>
              <w:rPr>
                <w:rFonts w:ascii="Times New Roman" w:hAnsi="Times New Roman"/>
              </w:rPr>
              <w:t>регламентирующей</w:t>
            </w:r>
            <w:r>
              <w:rPr>
                <w:rFonts w:ascii="Times New Roman" w:hAnsi="Times New Roman"/>
                <w:spacing w:val="-47"/>
              </w:rPr>
              <w:t xml:space="preserve"> </w:t>
            </w:r>
            <w:r>
              <w:rPr>
                <w:rFonts w:ascii="Times New Roman" w:hAnsi="Times New Roman"/>
              </w:rPr>
              <w:t>профессиональную деятельность,</w:t>
            </w:r>
            <w:r>
              <w:rPr>
                <w:rFonts w:ascii="Times New Roman" w:hAnsi="Times New Roman"/>
                <w:spacing w:val="1"/>
              </w:rPr>
              <w:t xml:space="preserve"> </w:t>
            </w:r>
            <w:r>
              <w:rPr>
                <w:rFonts w:ascii="Times New Roman" w:hAnsi="Times New Roman"/>
              </w:rPr>
              <w:t>предпринимательство и личное</w:t>
            </w:r>
            <w:r>
              <w:rPr>
                <w:rFonts w:ascii="Times New Roman" w:hAnsi="Times New Roman"/>
                <w:spacing w:val="1"/>
              </w:rPr>
              <w:t xml:space="preserve"> </w:t>
            </w:r>
            <w:r>
              <w:rPr>
                <w:rFonts w:ascii="Times New Roman" w:hAnsi="Times New Roman"/>
              </w:rPr>
              <w:t>финансовое</w:t>
            </w:r>
            <w:r>
              <w:rPr>
                <w:rFonts w:ascii="Times New Roman" w:hAnsi="Times New Roman"/>
                <w:spacing w:val="-3"/>
              </w:rPr>
              <w:t xml:space="preserve"> </w:t>
            </w:r>
            <w:r>
              <w:rPr>
                <w:rFonts w:ascii="Times New Roman" w:hAnsi="Times New Roman"/>
              </w:rPr>
              <w:t>планирование;</w:t>
            </w:r>
          </w:p>
          <w:p w:rsidR="00BE63F1" w:rsidRDefault="00BE63F1" w:rsidP="008573EA">
            <w:pPr>
              <w:widowControl w:val="0"/>
              <w:numPr>
                <w:ilvl w:val="0"/>
                <w:numId w:val="24"/>
              </w:numPr>
              <w:tabs>
                <w:tab w:val="left" w:pos="226"/>
              </w:tabs>
              <w:autoSpaceDE w:val="0"/>
              <w:autoSpaceDN w:val="0"/>
              <w:ind w:left="108" w:right="131" w:firstLine="0"/>
              <w:jc w:val="both"/>
              <w:rPr>
                <w:rFonts w:ascii="Times New Roman" w:hAnsi="Times New Roman"/>
              </w:rPr>
            </w:pPr>
            <w:r>
              <w:rPr>
                <w:rFonts w:ascii="Times New Roman" w:hAnsi="Times New Roman"/>
              </w:rPr>
              <w:t>способен</w:t>
            </w:r>
            <w:r>
              <w:rPr>
                <w:rFonts w:ascii="Times New Roman" w:hAnsi="Times New Roman"/>
                <w:spacing w:val="-8"/>
              </w:rPr>
              <w:t xml:space="preserve"> </w:t>
            </w:r>
            <w:r>
              <w:rPr>
                <w:rFonts w:ascii="Times New Roman" w:hAnsi="Times New Roman"/>
              </w:rPr>
              <w:t>определить</w:t>
            </w:r>
            <w:r>
              <w:rPr>
                <w:rFonts w:ascii="Times New Roman" w:hAnsi="Times New Roman"/>
                <w:spacing w:val="-7"/>
              </w:rPr>
              <w:t xml:space="preserve"> </w:t>
            </w:r>
            <w:r>
              <w:rPr>
                <w:rFonts w:ascii="Times New Roman" w:hAnsi="Times New Roman"/>
              </w:rPr>
              <w:t>возможные</w:t>
            </w:r>
            <w:r>
              <w:rPr>
                <w:rFonts w:ascii="Times New Roman" w:hAnsi="Times New Roman"/>
                <w:spacing w:val="-47"/>
              </w:rPr>
              <w:t xml:space="preserve"> </w:t>
            </w:r>
            <w:r>
              <w:rPr>
                <w:rFonts w:ascii="Times New Roman" w:hAnsi="Times New Roman"/>
              </w:rPr>
              <w:t>траектории профессионального</w:t>
            </w:r>
            <w:r>
              <w:rPr>
                <w:rFonts w:ascii="Times New Roman" w:hAnsi="Times New Roman"/>
                <w:spacing w:val="1"/>
              </w:rPr>
              <w:t xml:space="preserve"> </w:t>
            </w:r>
            <w:r>
              <w:rPr>
                <w:rFonts w:ascii="Times New Roman" w:hAnsi="Times New Roman"/>
              </w:rPr>
              <w:t>развития</w:t>
            </w:r>
            <w:r>
              <w:rPr>
                <w:rFonts w:ascii="Times New Roman" w:hAnsi="Times New Roman"/>
                <w:spacing w:val="-2"/>
              </w:rPr>
              <w:t xml:space="preserve"> </w:t>
            </w:r>
            <w:r>
              <w:rPr>
                <w:rFonts w:ascii="Times New Roman" w:hAnsi="Times New Roman"/>
              </w:rPr>
              <w:t>и</w:t>
            </w:r>
            <w:r>
              <w:rPr>
                <w:rFonts w:ascii="Times New Roman" w:hAnsi="Times New Roman"/>
                <w:spacing w:val="-2"/>
              </w:rPr>
              <w:t xml:space="preserve"> </w:t>
            </w:r>
            <w:r>
              <w:rPr>
                <w:rFonts w:ascii="Times New Roman" w:hAnsi="Times New Roman"/>
              </w:rPr>
              <w:t>самообразования;</w:t>
            </w:r>
          </w:p>
          <w:p w:rsidR="00BE63F1" w:rsidRDefault="00BE63F1" w:rsidP="008573EA">
            <w:pPr>
              <w:widowControl w:val="0"/>
              <w:numPr>
                <w:ilvl w:val="0"/>
                <w:numId w:val="24"/>
              </w:numPr>
              <w:tabs>
                <w:tab w:val="left" w:pos="224"/>
              </w:tabs>
              <w:autoSpaceDE w:val="0"/>
              <w:autoSpaceDN w:val="0"/>
              <w:ind w:right="131" w:firstLine="0"/>
              <w:jc w:val="both"/>
              <w:rPr>
                <w:rFonts w:ascii="Times New Roman" w:hAnsi="Times New Roman"/>
              </w:rPr>
            </w:pPr>
            <w:r>
              <w:rPr>
                <w:rFonts w:ascii="Times New Roman" w:hAnsi="Times New Roman"/>
              </w:rPr>
              <w:t>способен</w:t>
            </w:r>
            <w:r>
              <w:rPr>
                <w:rFonts w:ascii="Times New Roman" w:hAnsi="Times New Roman"/>
                <w:spacing w:val="-8"/>
              </w:rPr>
              <w:t xml:space="preserve"> </w:t>
            </w:r>
            <w:r>
              <w:rPr>
                <w:rFonts w:ascii="Times New Roman" w:hAnsi="Times New Roman"/>
              </w:rPr>
              <w:t>определить</w:t>
            </w:r>
            <w:r>
              <w:rPr>
                <w:rFonts w:ascii="Times New Roman" w:hAnsi="Times New Roman"/>
                <w:spacing w:val="-6"/>
              </w:rPr>
              <w:t xml:space="preserve"> </w:t>
            </w:r>
            <w:r>
              <w:rPr>
                <w:rFonts w:ascii="Times New Roman" w:hAnsi="Times New Roman"/>
              </w:rPr>
              <w:t>наиболее</w:t>
            </w:r>
            <w:r>
              <w:rPr>
                <w:rFonts w:ascii="Times New Roman" w:hAnsi="Times New Roman"/>
                <w:spacing w:val="-47"/>
              </w:rPr>
              <w:t xml:space="preserve"> </w:t>
            </w:r>
            <w:r>
              <w:rPr>
                <w:rFonts w:ascii="Times New Roman" w:hAnsi="Times New Roman"/>
              </w:rPr>
              <w:t>подходящие способы оплаты</w:t>
            </w:r>
            <w:r>
              <w:rPr>
                <w:rFonts w:ascii="Times New Roman" w:hAnsi="Times New Roman"/>
                <w:spacing w:val="1"/>
              </w:rPr>
              <w:t xml:space="preserve"> </w:t>
            </w:r>
            <w:r>
              <w:rPr>
                <w:rFonts w:ascii="Times New Roman" w:hAnsi="Times New Roman"/>
              </w:rPr>
              <w:t>товаров и услуг в конкретных</w:t>
            </w:r>
            <w:r>
              <w:rPr>
                <w:rFonts w:ascii="Times New Roman" w:hAnsi="Times New Roman"/>
                <w:spacing w:val="1"/>
              </w:rPr>
              <w:t xml:space="preserve"> </w:t>
            </w:r>
            <w:r>
              <w:rPr>
                <w:rFonts w:ascii="Times New Roman" w:hAnsi="Times New Roman"/>
              </w:rPr>
              <w:t>ситуациях;</w:t>
            </w:r>
          </w:p>
          <w:p w:rsidR="00BE63F1" w:rsidRDefault="00BE63F1" w:rsidP="008573EA">
            <w:pPr>
              <w:widowControl w:val="0"/>
              <w:numPr>
                <w:ilvl w:val="0"/>
                <w:numId w:val="24"/>
              </w:numPr>
              <w:tabs>
                <w:tab w:val="left" w:pos="224"/>
              </w:tabs>
              <w:autoSpaceDE w:val="0"/>
              <w:autoSpaceDN w:val="0"/>
              <w:ind w:right="155" w:firstLine="0"/>
              <w:jc w:val="both"/>
              <w:rPr>
                <w:rFonts w:ascii="Times New Roman" w:hAnsi="Times New Roman"/>
              </w:rPr>
            </w:pPr>
            <w:r>
              <w:rPr>
                <w:rFonts w:ascii="Times New Roman" w:hAnsi="Times New Roman"/>
              </w:rPr>
              <w:t>демонстрирует</w:t>
            </w:r>
            <w:r>
              <w:rPr>
                <w:rFonts w:ascii="Times New Roman" w:hAnsi="Times New Roman"/>
                <w:spacing w:val="-12"/>
              </w:rPr>
              <w:t xml:space="preserve"> </w:t>
            </w:r>
            <w:r>
              <w:rPr>
                <w:rFonts w:ascii="Times New Roman" w:hAnsi="Times New Roman"/>
              </w:rPr>
              <w:t>понимание</w:t>
            </w:r>
            <w:r>
              <w:rPr>
                <w:rFonts w:ascii="Times New Roman" w:hAnsi="Times New Roman"/>
                <w:spacing w:val="-12"/>
              </w:rPr>
              <w:t xml:space="preserve"> </w:t>
            </w:r>
            <w:r>
              <w:rPr>
                <w:rFonts w:ascii="Times New Roman" w:hAnsi="Times New Roman"/>
              </w:rPr>
              <w:t>влияния</w:t>
            </w:r>
            <w:r>
              <w:rPr>
                <w:rFonts w:ascii="Times New Roman" w:hAnsi="Times New Roman"/>
                <w:spacing w:val="-47"/>
              </w:rPr>
              <w:t xml:space="preserve"> </w:t>
            </w:r>
            <w:r>
              <w:rPr>
                <w:rFonts w:ascii="Times New Roman" w:hAnsi="Times New Roman"/>
              </w:rPr>
              <w:t>инфляции на решение финансовых</w:t>
            </w:r>
            <w:r>
              <w:rPr>
                <w:rFonts w:ascii="Times New Roman" w:hAnsi="Times New Roman"/>
                <w:spacing w:val="1"/>
              </w:rPr>
              <w:t xml:space="preserve"> </w:t>
            </w:r>
            <w:r>
              <w:rPr>
                <w:rFonts w:ascii="Times New Roman" w:hAnsi="Times New Roman"/>
              </w:rPr>
              <w:t>задач в профессии, личном</w:t>
            </w:r>
            <w:r>
              <w:rPr>
                <w:rFonts w:ascii="Times New Roman" w:hAnsi="Times New Roman"/>
                <w:spacing w:val="1"/>
              </w:rPr>
              <w:t xml:space="preserve"> </w:t>
            </w:r>
            <w:r>
              <w:rPr>
                <w:rFonts w:ascii="Times New Roman" w:hAnsi="Times New Roman"/>
              </w:rPr>
              <w:t>планировании;</w:t>
            </w:r>
          </w:p>
          <w:p w:rsidR="00BE63F1" w:rsidRDefault="00BE63F1">
            <w:pPr>
              <w:widowControl w:val="0"/>
              <w:autoSpaceDE w:val="0"/>
              <w:autoSpaceDN w:val="0"/>
              <w:ind w:left="107"/>
              <w:jc w:val="both"/>
              <w:rPr>
                <w:rFonts w:ascii="Times New Roman" w:hAnsi="Times New Roman"/>
              </w:rPr>
            </w:pPr>
            <w:r>
              <w:rPr>
                <w:rFonts w:ascii="Times New Roman" w:hAnsi="Times New Roman"/>
              </w:rPr>
              <w:t>- демонстрирует понимание</w:t>
            </w:r>
            <w:r>
              <w:rPr>
                <w:rFonts w:ascii="Times New Roman" w:hAnsi="Times New Roman"/>
                <w:spacing w:val="1"/>
              </w:rPr>
              <w:t xml:space="preserve"> </w:t>
            </w:r>
            <w:r>
              <w:rPr>
                <w:rFonts w:ascii="Times New Roman" w:hAnsi="Times New Roman"/>
              </w:rPr>
              <w:t>валютных курсов и порядка</w:t>
            </w:r>
            <w:r>
              <w:rPr>
                <w:rFonts w:ascii="Times New Roman" w:hAnsi="Times New Roman"/>
                <w:spacing w:val="1"/>
              </w:rPr>
              <w:t xml:space="preserve"> </w:t>
            </w:r>
            <w:r>
              <w:rPr>
                <w:rFonts w:ascii="Times New Roman" w:hAnsi="Times New Roman"/>
              </w:rPr>
              <w:t>проведения</w:t>
            </w:r>
            <w:r>
              <w:rPr>
                <w:rFonts w:ascii="Times New Roman" w:hAnsi="Times New Roman"/>
                <w:spacing w:val="-5"/>
              </w:rPr>
              <w:t xml:space="preserve"> </w:t>
            </w:r>
            <w:r>
              <w:rPr>
                <w:rFonts w:ascii="Times New Roman" w:hAnsi="Times New Roman"/>
              </w:rPr>
              <w:t>расчетов</w:t>
            </w:r>
            <w:r>
              <w:rPr>
                <w:rFonts w:ascii="Times New Roman" w:hAnsi="Times New Roman"/>
                <w:spacing w:val="-3"/>
              </w:rPr>
              <w:t xml:space="preserve"> </w:t>
            </w:r>
            <w:r>
              <w:rPr>
                <w:rFonts w:ascii="Times New Roman" w:hAnsi="Times New Roman"/>
              </w:rPr>
              <w:t>по</w:t>
            </w:r>
            <w:r>
              <w:rPr>
                <w:rFonts w:ascii="Times New Roman" w:hAnsi="Times New Roman"/>
                <w:spacing w:val="-4"/>
              </w:rPr>
              <w:t xml:space="preserve"> </w:t>
            </w:r>
            <w:r>
              <w:rPr>
                <w:rFonts w:ascii="Times New Roman" w:hAnsi="Times New Roman"/>
              </w:rPr>
              <w:t>обмену одной</w:t>
            </w:r>
            <w:r>
              <w:rPr>
                <w:rFonts w:ascii="Times New Roman" w:hAnsi="Times New Roman"/>
                <w:spacing w:val="-1"/>
              </w:rPr>
              <w:t xml:space="preserve"> </w:t>
            </w:r>
            <w:r>
              <w:rPr>
                <w:rFonts w:ascii="Times New Roman" w:hAnsi="Times New Roman"/>
              </w:rPr>
              <w:t>валюты</w:t>
            </w:r>
            <w:r>
              <w:rPr>
                <w:rFonts w:ascii="Times New Roman" w:hAnsi="Times New Roman"/>
                <w:spacing w:val="-1"/>
              </w:rPr>
              <w:t xml:space="preserve"> </w:t>
            </w:r>
            <w:r>
              <w:rPr>
                <w:rFonts w:ascii="Times New Roman" w:hAnsi="Times New Roman"/>
              </w:rPr>
              <w:t>на другую;</w:t>
            </w:r>
          </w:p>
          <w:p w:rsidR="00BE63F1" w:rsidRDefault="00BE63F1" w:rsidP="008573EA">
            <w:pPr>
              <w:widowControl w:val="0"/>
              <w:numPr>
                <w:ilvl w:val="0"/>
                <w:numId w:val="25"/>
              </w:numPr>
              <w:tabs>
                <w:tab w:val="left" w:pos="224"/>
              </w:tabs>
              <w:autoSpaceDE w:val="0"/>
              <w:autoSpaceDN w:val="0"/>
              <w:ind w:right="188" w:firstLine="0"/>
              <w:jc w:val="both"/>
              <w:rPr>
                <w:rFonts w:ascii="Times New Roman" w:hAnsi="Times New Roman"/>
              </w:rPr>
            </w:pPr>
            <w:r>
              <w:rPr>
                <w:rFonts w:ascii="Times New Roman" w:hAnsi="Times New Roman"/>
              </w:rPr>
              <w:t>демонстрирует</w:t>
            </w:r>
            <w:r>
              <w:rPr>
                <w:rFonts w:ascii="Times New Roman" w:hAnsi="Times New Roman"/>
                <w:spacing w:val="-12"/>
              </w:rPr>
              <w:t xml:space="preserve"> </w:t>
            </w:r>
            <w:r>
              <w:rPr>
                <w:rFonts w:ascii="Times New Roman" w:hAnsi="Times New Roman"/>
              </w:rPr>
              <w:t>понимание</w:t>
            </w:r>
            <w:r>
              <w:rPr>
                <w:rFonts w:ascii="Times New Roman" w:hAnsi="Times New Roman"/>
                <w:spacing w:val="-11"/>
              </w:rPr>
              <w:t xml:space="preserve"> </w:t>
            </w:r>
            <w:r>
              <w:rPr>
                <w:rFonts w:ascii="Times New Roman" w:hAnsi="Times New Roman"/>
              </w:rPr>
              <w:t>правил</w:t>
            </w:r>
            <w:r>
              <w:rPr>
                <w:rFonts w:ascii="Times New Roman" w:hAnsi="Times New Roman"/>
                <w:spacing w:val="-47"/>
              </w:rPr>
              <w:t xml:space="preserve"> </w:t>
            </w:r>
            <w:r>
              <w:rPr>
                <w:rFonts w:ascii="Times New Roman" w:hAnsi="Times New Roman"/>
              </w:rPr>
              <w:t>составления личного и семейного</w:t>
            </w:r>
            <w:r>
              <w:rPr>
                <w:rFonts w:ascii="Times New Roman" w:hAnsi="Times New Roman"/>
                <w:spacing w:val="1"/>
              </w:rPr>
              <w:t xml:space="preserve"> </w:t>
            </w:r>
            <w:r>
              <w:rPr>
                <w:rFonts w:ascii="Times New Roman" w:hAnsi="Times New Roman"/>
              </w:rPr>
              <w:t xml:space="preserve">бюджета; </w:t>
            </w:r>
          </w:p>
          <w:p w:rsidR="00BE63F1" w:rsidRDefault="00BE63F1">
            <w:pPr>
              <w:widowControl w:val="0"/>
              <w:tabs>
                <w:tab w:val="left" w:pos="224"/>
              </w:tabs>
              <w:autoSpaceDE w:val="0"/>
              <w:autoSpaceDN w:val="0"/>
              <w:ind w:left="107" w:right="188"/>
              <w:jc w:val="both"/>
              <w:rPr>
                <w:rFonts w:ascii="Times New Roman" w:hAnsi="Times New Roman"/>
              </w:rPr>
            </w:pPr>
            <w:r>
              <w:rPr>
                <w:rFonts w:ascii="Times New Roman" w:hAnsi="Times New Roman"/>
              </w:rPr>
              <w:t>- способен назвать</w:t>
            </w:r>
            <w:r>
              <w:rPr>
                <w:rFonts w:ascii="Times New Roman" w:hAnsi="Times New Roman"/>
                <w:spacing w:val="1"/>
              </w:rPr>
              <w:t xml:space="preserve"> </w:t>
            </w:r>
            <w:r>
              <w:rPr>
                <w:rFonts w:ascii="Times New Roman" w:hAnsi="Times New Roman"/>
              </w:rPr>
              <w:t>банковские продукты, описать их</w:t>
            </w:r>
            <w:r>
              <w:rPr>
                <w:rFonts w:ascii="Times New Roman" w:hAnsi="Times New Roman"/>
                <w:spacing w:val="1"/>
              </w:rPr>
              <w:t xml:space="preserve"> </w:t>
            </w:r>
            <w:r>
              <w:rPr>
                <w:rFonts w:ascii="Times New Roman" w:hAnsi="Times New Roman"/>
              </w:rPr>
              <w:t>особенности и возможности для</w:t>
            </w:r>
            <w:r>
              <w:rPr>
                <w:rFonts w:ascii="Times New Roman" w:hAnsi="Times New Roman"/>
                <w:spacing w:val="1"/>
              </w:rPr>
              <w:t xml:space="preserve"> </w:t>
            </w:r>
            <w:r>
              <w:rPr>
                <w:rFonts w:ascii="Times New Roman" w:hAnsi="Times New Roman"/>
              </w:rPr>
              <w:t>профессиональной,</w:t>
            </w:r>
            <w:r>
              <w:rPr>
                <w:rFonts w:ascii="Times New Roman" w:hAnsi="Times New Roman"/>
                <w:spacing w:val="1"/>
              </w:rPr>
              <w:t xml:space="preserve"> </w:t>
            </w:r>
            <w:r>
              <w:rPr>
                <w:rFonts w:ascii="Times New Roman" w:hAnsi="Times New Roman"/>
              </w:rPr>
              <w:t>предпринимательской</w:t>
            </w:r>
            <w:r>
              <w:rPr>
                <w:rFonts w:ascii="Times New Roman" w:hAnsi="Times New Roman"/>
                <w:spacing w:val="1"/>
              </w:rPr>
              <w:t xml:space="preserve"> </w:t>
            </w:r>
            <w:r>
              <w:rPr>
                <w:rFonts w:ascii="Times New Roman" w:hAnsi="Times New Roman"/>
              </w:rPr>
              <w:t>деятельности и для управления</w:t>
            </w:r>
            <w:r>
              <w:rPr>
                <w:rFonts w:ascii="Times New Roman" w:hAnsi="Times New Roman"/>
                <w:spacing w:val="1"/>
              </w:rPr>
              <w:t xml:space="preserve"> </w:t>
            </w:r>
            <w:r>
              <w:rPr>
                <w:rFonts w:ascii="Times New Roman" w:hAnsi="Times New Roman"/>
              </w:rPr>
              <w:t>личными</w:t>
            </w:r>
            <w:r>
              <w:rPr>
                <w:rFonts w:ascii="Times New Roman" w:hAnsi="Times New Roman"/>
                <w:spacing w:val="-1"/>
              </w:rPr>
              <w:t xml:space="preserve"> </w:t>
            </w:r>
            <w:r>
              <w:rPr>
                <w:rFonts w:ascii="Times New Roman" w:hAnsi="Times New Roman"/>
              </w:rPr>
              <w:t xml:space="preserve">финансами; </w:t>
            </w:r>
          </w:p>
          <w:p w:rsidR="00BE63F1" w:rsidRDefault="00BE63F1" w:rsidP="008573EA">
            <w:pPr>
              <w:widowControl w:val="0"/>
              <w:numPr>
                <w:ilvl w:val="0"/>
                <w:numId w:val="25"/>
              </w:numPr>
              <w:tabs>
                <w:tab w:val="left" w:pos="224"/>
              </w:tabs>
              <w:autoSpaceDE w:val="0"/>
              <w:autoSpaceDN w:val="0"/>
              <w:ind w:right="188" w:firstLine="0"/>
              <w:jc w:val="both"/>
              <w:rPr>
                <w:rFonts w:ascii="Times New Roman" w:hAnsi="Times New Roman"/>
              </w:rPr>
            </w:pPr>
            <w:r>
              <w:rPr>
                <w:rFonts w:ascii="Times New Roman" w:hAnsi="Times New Roman"/>
              </w:rPr>
              <w:t>способен назвать базовые</w:t>
            </w:r>
            <w:r>
              <w:rPr>
                <w:rFonts w:ascii="Times New Roman" w:hAnsi="Times New Roman"/>
                <w:spacing w:val="1"/>
              </w:rPr>
              <w:t xml:space="preserve"> </w:t>
            </w:r>
            <w:r>
              <w:rPr>
                <w:rFonts w:ascii="Times New Roman" w:hAnsi="Times New Roman"/>
              </w:rPr>
              <w:t>характеристики и риски основных</w:t>
            </w:r>
            <w:r>
              <w:rPr>
                <w:rFonts w:ascii="Times New Roman" w:hAnsi="Times New Roman"/>
                <w:spacing w:val="1"/>
              </w:rPr>
              <w:t xml:space="preserve"> </w:t>
            </w:r>
            <w:r>
              <w:rPr>
                <w:rFonts w:ascii="Times New Roman" w:hAnsi="Times New Roman"/>
              </w:rPr>
              <w:t>финансовых инструментов для</w:t>
            </w:r>
            <w:r>
              <w:rPr>
                <w:rFonts w:ascii="Times New Roman" w:hAnsi="Times New Roman"/>
                <w:spacing w:val="1"/>
              </w:rPr>
              <w:t xml:space="preserve"> </w:t>
            </w:r>
            <w:r>
              <w:rPr>
                <w:rFonts w:ascii="Times New Roman" w:hAnsi="Times New Roman"/>
                <w:spacing w:val="-1"/>
              </w:rPr>
              <w:t xml:space="preserve">предпринимательской </w:t>
            </w:r>
            <w:r>
              <w:rPr>
                <w:rFonts w:ascii="Times New Roman" w:hAnsi="Times New Roman"/>
              </w:rPr>
              <w:t>деятельности</w:t>
            </w:r>
            <w:r>
              <w:rPr>
                <w:rFonts w:ascii="Times New Roman" w:hAnsi="Times New Roman"/>
                <w:spacing w:val="-47"/>
              </w:rPr>
              <w:t xml:space="preserve"> </w:t>
            </w:r>
            <w:r>
              <w:rPr>
                <w:rFonts w:ascii="Times New Roman" w:hAnsi="Times New Roman"/>
              </w:rPr>
              <w:t>и, управления личными финансами;</w:t>
            </w:r>
            <w:r>
              <w:rPr>
                <w:rFonts w:ascii="Times New Roman" w:hAnsi="Times New Roman"/>
                <w:spacing w:val="1"/>
              </w:rPr>
              <w:t xml:space="preserve"> </w:t>
            </w:r>
          </w:p>
          <w:p w:rsidR="00BE63F1" w:rsidRDefault="00BE63F1" w:rsidP="008573EA">
            <w:pPr>
              <w:widowControl w:val="0"/>
              <w:numPr>
                <w:ilvl w:val="0"/>
                <w:numId w:val="25"/>
              </w:numPr>
              <w:tabs>
                <w:tab w:val="left" w:pos="224"/>
              </w:tabs>
              <w:autoSpaceDE w:val="0"/>
              <w:autoSpaceDN w:val="0"/>
              <w:ind w:right="188" w:firstLine="0"/>
              <w:jc w:val="both"/>
              <w:rPr>
                <w:rFonts w:ascii="Times New Roman" w:hAnsi="Times New Roman"/>
              </w:rPr>
            </w:pPr>
            <w:r>
              <w:rPr>
                <w:rFonts w:ascii="Times New Roman" w:hAnsi="Times New Roman"/>
              </w:rPr>
              <w:t>демонстрирует знания о</w:t>
            </w:r>
            <w:r>
              <w:rPr>
                <w:rFonts w:ascii="Times New Roman" w:hAnsi="Times New Roman"/>
                <w:spacing w:val="1"/>
              </w:rPr>
              <w:t xml:space="preserve"> </w:t>
            </w:r>
            <w:r>
              <w:rPr>
                <w:rFonts w:ascii="Times New Roman" w:hAnsi="Times New Roman"/>
              </w:rPr>
              <w:t>государственных органах и их</w:t>
            </w:r>
            <w:r>
              <w:rPr>
                <w:rFonts w:ascii="Times New Roman" w:hAnsi="Times New Roman"/>
                <w:spacing w:val="1"/>
              </w:rPr>
              <w:t xml:space="preserve"> </w:t>
            </w:r>
            <w:r>
              <w:rPr>
                <w:rFonts w:ascii="Times New Roman" w:hAnsi="Times New Roman"/>
              </w:rPr>
              <w:t>полномочиях</w:t>
            </w:r>
            <w:r>
              <w:rPr>
                <w:rFonts w:ascii="Times New Roman" w:hAnsi="Times New Roman"/>
                <w:spacing w:val="-8"/>
              </w:rPr>
              <w:t xml:space="preserve"> </w:t>
            </w:r>
            <w:r>
              <w:rPr>
                <w:rFonts w:ascii="Times New Roman" w:hAnsi="Times New Roman"/>
              </w:rPr>
              <w:t>в</w:t>
            </w:r>
            <w:r>
              <w:rPr>
                <w:rFonts w:ascii="Times New Roman" w:hAnsi="Times New Roman"/>
                <w:spacing w:val="-8"/>
              </w:rPr>
              <w:t xml:space="preserve"> </w:t>
            </w:r>
            <w:r>
              <w:rPr>
                <w:rFonts w:ascii="Times New Roman" w:hAnsi="Times New Roman"/>
              </w:rPr>
              <w:t>профессиональной</w:t>
            </w:r>
            <w:r>
              <w:rPr>
                <w:rFonts w:ascii="Times New Roman" w:hAnsi="Times New Roman"/>
                <w:spacing w:val="-8"/>
              </w:rPr>
              <w:t xml:space="preserve"> </w:t>
            </w:r>
            <w:r>
              <w:rPr>
                <w:rFonts w:ascii="Times New Roman" w:hAnsi="Times New Roman"/>
              </w:rPr>
              <w:t>и</w:t>
            </w:r>
            <w:r>
              <w:rPr>
                <w:rFonts w:ascii="Times New Roman" w:hAnsi="Times New Roman"/>
                <w:spacing w:val="-47"/>
              </w:rPr>
              <w:t xml:space="preserve"> </w:t>
            </w:r>
            <w:r>
              <w:rPr>
                <w:rFonts w:ascii="Times New Roman" w:hAnsi="Times New Roman"/>
              </w:rPr>
              <w:t>предпринимательской сферах, а</w:t>
            </w:r>
            <w:r>
              <w:rPr>
                <w:rFonts w:ascii="Times New Roman" w:hAnsi="Times New Roman"/>
                <w:spacing w:val="1"/>
              </w:rPr>
              <w:t xml:space="preserve"> </w:t>
            </w:r>
            <w:r>
              <w:rPr>
                <w:rFonts w:ascii="Times New Roman" w:hAnsi="Times New Roman"/>
              </w:rPr>
              <w:t>также в сфере защиты прав</w:t>
            </w:r>
            <w:r>
              <w:rPr>
                <w:rFonts w:ascii="Times New Roman" w:hAnsi="Times New Roman"/>
                <w:spacing w:val="1"/>
              </w:rPr>
              <w:t xml:space="preserve"> </w:t>
            </w:r>
            <w:r>
              <w:rPr>
                <w:rFonts w:ascii="Times New Roman" w:hAnsi="Times New Roman"/>
              </w:rPr>
              <w:t>потребителей;</w:t>
            </w:r>
          </w:p>
          <w:p w:rsidR="00BE63F1" w:rsidRDefault="00BE63F1" w:rsidP="008573EA">
            <w:pPr>
              <w:widowControl w:val="0"/>
              <w:numPr>
                <w:ilvl w:val="0"/>
                <w:numId w:val="25"/>
              </w:numPr>
              <w:tabs>
                <w:tab w:val="left" w:pos="224"/>
              </w:tabs>
              <w:autoSpaceDE w:val="0"/>
              <w:autoSpaceDN w:val="0"/>
              <w:ind w:right="137" w:firstLine="0"/>
              <w:jc w:val="both"/>
              <w:rPr>
                <w:rFonts w:ascii="Times New Roman" w:hAnsi="Times New Roman"/>
              </w:rPr>
            </w:pPr>
            <w:r>
              <w:rPr>
                <w:rFonts w:ascii="Times New Roman" w:hAnsi="Times New Roman"/>
              </w:rPr>
              <w:t>способен охарактеризовать</w:t>
            </w:r>
            <w:r>
              <w:rPr>
                <w:rFonts w:ascii="Times New Roman" w:hAnsi="Times New Roman"/>
                <w:spacing w:val="1"/>
              </w:rPr>
              <w:t xml:space="preserve"> </w:t>
            </w:r>
            <w:r>
              <w:rPr>
                <w:rFonts w:ascii="Times New Roman" w:hAnsi="Times New Roman"/>
              </w:rPr>
              <w:t>особенности работы в малых и</w:t>
            </w:r>
            <w:r>
              <w:rPr>
                <w:rFonts w:ascii="Times New Roman" w:hAnsi="Times New Roman"/>
                <w:spacing w:val="1"/>
              </w:rPr>
              <w:t xml:space="preserve"> </w:t>
            </w:r>
            <w:r>
              <w:rPr>
                <w:rFonts w:ascii="Times New Roman" w:hAnsi="Times New Roman"/>
              </w:rPr>
              <w:t>больших</w:t>
            </w:r>
            <w:r>
              <w:rPr>
                <w:rFonts w:ascii="Times New Roman" w:hAnsi="Times New Roman"/>
                <w:spacing w:val="-6"/>
              </w:rPr>
              <w:t xml:space="preserve"> </w:t>
            </w:r>
            <w:r>
              <w:rPr>
                <w:rFonts w:ascii="Times New Roman" w:hAnsi="Times New Roman"/>
              </w:rPr>
              <w:t>группах,</w:t>
            </w:r>
            <w:r>
              <w:rPr>
                <w:rFonts w:ascii="Times New Roman" w:hAnsi="Times New Roman"/>
                <w:spacing w:val="-6"/>
              </w:rPr>
              <w:t xml:space="preserve"> </w:t>
            </w:r>
            <w:r>
              <w:rPr>
                <w:rFonts w:ascii="Times New Roman" w:hAnsi="Times New Roman"/>
              </w:rPr>
              <w:t>работы</w:t>
            </w:r>
            <w:r>
              <w:rPr>
                <w:rFonts w:ascii="Times New Roman" w:hAnsi="Times New Roman"/>
                <w:spacing w:val="-5"/>
              </w:rPr>
              <w:t xml:space="preserve"> </w:t>
            </w:r>
            <w:r>
              <w:rPr>
                <w:rFonts w:ascii="Times New Roman" w:hAnsi="Times New Roman"/>
              </w:rPr>
              <w:t>в</w:t>
            </w:r>
            <w:r>
              <w:rPr>
                <w:rFonts w:ascii="Times New Roman" w:hAnsi="Times New Roman"/>
                <w:spacing w:val="-5"/>
              </w:rPr>
              <w:t xml:space="preserve"> </w:t>
            </w:r>
            <w:r>
              <w:rPr>
                <w:rFonts w:ascii="Times New Roman" w:hAnsi="Times New Roman"/>
              </w:rPr>
              <w:t>команде,</w:t>
            </w:r>
            <w:r>
              <w:rPr>
                <w:rFonts w:ascii="Times New Roman" w:hAnsi="Times New Roman"/>
                <w:spacing w:val="-47"/>
              </w:rPr>
              <w:t xml:space="preserve"> </w:t>
            </w:r>
            <w:r>
              <w:rPr>
                <w:rFonts w:ascii="Times New Roman" w:hAnsi="Times New Roman"/>
              </w:rPr>
              <w:t>организации коллективной работы;</w:t>
            </w:r>
            <w:r>
              <w:rPr>
                <w:rFonts w:ascii="Times New Roman" w:hAnsi="Times New Roman"/>
                <w:spacing w:val="1"/>
              </w:rPr>
              <w:t xml:space="preserve"> </w:t>
            </w:r>
          </w:p>
          <w:p w:rsidR="00BE63F1" w:rsidRDefault="00BE63F1" w:rsidP="008573EA">
            <w:pPr>
              <w:widowControl w:val="0"/>
              <w:numPr>
                <w:ilvl w:val="0"/>
                <w:numId w:val="25"/>
              </w:numPr>
              <w:tabs>
                <w:tab w:val="left" w:pos="224"/>
              </w:tabs>
              <w:autoSpaceDE w:val="0"/>
              <w:autoSpaceDN w:val="0"/>
              <w:ind w:right="137" w:firstLine="0"/>
              <w:jc w:val="both"/>
              <w:rPr>
                <w:rFonts w:ascii="Times New Roman" w:hAnsi="Times New Roman"/>
              </w:rPr>
            </w:pPr>
            <w:r>
              <w:rPr>
                <w:rFonts w:ascii="Times New Roman" w:hAnsi="Times New Roman"/>
              </w:rPr>
              <w:t>демонстрирует представление о</w:t>
            </w:r>
            <w:r>
              <w:rPr>
                <w:rFonts w:ascii="Times New Roman" w:hAnsi="Times New Roman"/>
                <w:spacing w:val="1"/>
              </w:rPr>
              <w:t xml:space="preserve"> </w:t>
            </w:r>
            <w:r>
              <w:rPr>
                <w:rFonts w:ascii="Times New Roman" w:hAnsi="Times New Roman"/>
              </w:rPr>
              <w:t>принципах организации проектной</w:t>
            </w:r>
            <w:r>
              <w:rPr>
                <w:rFonts w:ascii="Times New Roman" w:hAnsi="Times New Roman"/>
                <w:spacing w:val="1"/>
              </w:rPr>
              <w:t xml:space="preserve"> </w:t>
            </w:r>
            <w:r>
              <w:rPr>
                <w:rFonts w:ascii="Times New Roman" w:hAnsi="Times New Roman"/>
              </w:rPr>
              <w:t>деятельности;</w:t>
            </w:r>
          </w:p>
          <w:p w:rsidR="00BE63F1" w:rsidRDefault="00BE63F1" w:rsidP="008573EA">
            <w:pPr>
              <w:widowControl w:val="0"/>
              <w:numPr>
                <w:ilvl w:val="0"/>
                <w:numId w:val="25"/>
              </w:numPr>
              <w:tabs>
                <w:tab w:val="left" w:pos="274"/>
              </w:tabs>
              <w:autoSpaceDE w:val="0"/>
              <w:autoSpaceDN w:val="0"/>
              <w:ind w:right="395" w:firstLine="0"/>
              <w:jc w:val="both"/>
              <w:rPr>
                <w:rFonts w:ascii="Times New Roman" w:hAnsi="Times New Roman"/>
              </w:rPr>
            </w:pPr>
            <w:r>
              <w:rPr>
                <w:rFonts w:ascii="Times New Roman" w:hAnsi="Times New Roman"/>
              </w:rPr>
              <w:t>демонстрирует</w:t>
            </w:r>
            <w:r>
              <w:rPr>
                <w:rFonts w:ascii="Times New Roman" w:hAnsi="Times New Roman"/>
                <w:spacing w:val="-11"/>
              </w:rPr>
              <w:t xml:space="preserve"> </w:t>
            </w:r>
            <w:r>
              <w:rPr>
                <w:rFonts w:ascii="Times New Roman" w:hAnsi="Times New Roman"/>
              </w:rPr>
              <w:t>представление</w:t>
            </w:r>
            <w:r>
              <w:rPr>
                <w:rFonts w:ascii="Times New Roman" w:hAnsi="Times New Roman"/>
                <w:spacing w:val="-11"/>
              </w:rPr>
              <w:t xml:space="preserve"> </w:t>
            </w:r>
            <w:r>
              <w:rPr>
                <w:rFonts w:ascii="Times New Roman" w:hAnsi="Times New Roman"/>
              </w:rPr>
              <w:t>о</w:t>
            </w:r>
            <w:r>
              <w:rPr>
                <w:rFonts w:ascii="Times New Roman" w:hAnsi="Times New Roman"/>
                <w:spacing w:val="-47"/>
              </w:rPr>
              <w:t xml:space="preserve"> </w:t>
            </w:r>
            <w:r>
              <w:rPr>
                <w:rFonts w:ascii="Times New Roman" w:hAnsi="Times New Roman"/>
              </w:rPr>
              <w:t>принципах взаимодействия в</w:t>
            </w:r>
            <w:r>
              <w:rPr>
                <w:rFonts w:ascii="Times New Roman" w:hAnsi="Times New Roman"/>
                <w:spacing w:val="1"/>
              </w:rPr>
              <w:t xml:space="preserve"> </w:t>
            </w:r>
            <w:r>
              <w:rPr>
                <w:rFonts w:ascii="Times New Roman" w:hAnsi="Times New Roman"/>
              </w:rPr>
              <w:t>коллективе;</w:t>
            </w:r>
          </w:p>
          <w:p w:rsidR="00BE63F1" w:rsidRDefault="00BE63F1" w:rsidP="008573EA">
            <w:pPr>
              <w:widowControl w:val="0"/>
              <w:numPr>
                <w:ilvl w:val="0"/>
                <w:numId w:val="25"/>
              </w:numPr>
              <w:tabs>
                <w:tab w:val="left" w:pos="274"/>
              </w:tabs>
              <w:autoSpaceDE w:val="0"/>
              <w:autoSpaceDN w:val="0"/>
              <w:ind w:right="395" w:firstLine="0"/>
              <w:jc w:val="both"/>
              <w:rPr>
                <w:rFonts w:ascii="Times New Roman" w:hAnsi="Times New Roman"/>
              </w:rPr>
            </w:pPr>
            <w:r>
              <w:rPr>
                <w:rFonts w:ascii="Times New Roman" w:hAnsi="Times New Roman"/>
              </w:rPr>
              <w:t>демонстрирует знание правил</w:t>
            </w:r>
            <w:r>
              <w:rPr>
                <w:rFonts w:ascii="Times New Roman" w:hAnsi="Times New Roman"/>
                <w:spacing w:val="1"/>
              </w:rPr>
              <w:t xml:space="preserve"> </w:t>
            </w:r>
            <w:r>
              <w:rPr>
                <w:rFonts w:ascii="Times New Roman" w:hAnsi="Times New Roman"/>
              </w:rPr>
              <w:t>оформления документов и</w:t>
            </w:r>
            <w:r>
              <w:rPr>
                <w:rFonts w:ascii="Times New Roman" w:hAnsi="Times New Roman"/>
                <w:spacing w:val="1"/>
              </w:rPr>
              <w:t xml:space="preserve"> </w:t>
            </w:r>
            <w:r>
              <w:rPr>
                <w:rFonts w:ascii="Times New Roman" w:hAnsi="Times New Roman"/>
              </w:rPr>
              <w:t>построения устных сообщений на</w:t>
            </w:r>
            <w:r>
              <w:rPr>
                <w:rFonts w:ascii="Times New Roman" w:hAnsi="Times New Roman"/>
                <w:spacing w:val="-48"/>
              </w:rPr>
              <w:t xml:space="preserve"> </w:t>
            </w:r>
            <w:r>
              <w:rPr>
                <w:rFonts w:ascii="Times New Roman" w:hAnsi="Times New Roman"/>
              </w:rPr>
              <w:t>государственном языке РФ;</w:t>
            </w:r>
            <w:r>
              <w:rPr>
                <w:rFonts w:ascii="Times New Roman" w:hAnsi="Times New Roman"/>
                <w:spacing w:val="1"/>
              </w:rPr>
              <w:t xml:space="preserve"> </w:t>
            </w:r>
          </w:p>
          <w:p w:rsidR="00BE63F1" w:rsidRDefault="00BE63F1" w:rsidP="008573EA">
            <w:pPr>
              <w:widowControl w:val="0"/>
              <w:numPr>
                <w:ilvl w:val="0"/>
                <w:numId w:val="25"/>
              </w:numPr>
              <w:tabs>
                <w:tab w:val="left" w:pos="274"/>
              </w:tabs>
              <w:autoSpaceDE w:val="0"/>
              <w:autoSpaceDN w:val="0"/>
              <w:ind w:right="395" w:firstLine="0"/>
              <w:jc w:val="both"/>
              <w:rPr>
                <w:rFonts w:ascii="Times New Roman" w:hAnsi="Times New Roman"/>
              </w:rPr>
            </w:pPr>
            <w:r>
              <w:rPr>
                <w:rFonts w:ascii="Times New Roman" w:hAnsi="Times New Roman"/>
              </w:rPr>
              <w:t>демонстрирует знание правил</w:t>
            </w:r>
            <w:r>
              <w:rPr>
                <w:rFonts w:ascii="Times New Roman" w:hAnsi="Times New Roman"/>
                <w:spacing w:val="1"/>
              </w:rPr>
              <w:t xml:space="preserve"> </w:t>
            </w:r>
            <w:r>
              <w:rPr>
                <w:rFonts w:ascii="Times New Roman" w:hAnsi="Times New Roman"/>
              </w:rPr>
              <w:t>экологической безопасности;</w:t>
            </w:r>
            <w:r>
              <w:rPr>
                <w:rFonts w:ascii="Times New Roman" w:hAnsi="Times New Roman"/>
                <w:spacing w:val="1"/>
              </w:rPr>
              <w:t xml:space="preserve"> </w:t>
            </w:r>
            <w:r>
              <w:rPr>
                <w:rFonts w:ascii="Times New Roman" w:hAnsi="Times New Roman"/>
              </w:rPr>
              <w:t>демонстрирует</w:t>
            </w:r>
            <w:r>
              <w:rPr>
                <w:rFonts w:ascii="Times New Roman" w:hAnsi="Times New Roman"/>
                <w:spacing w:val="-10"/>
              </w:rPr>
              <w:t xml:space="preserve"> </w:t>
            </w:r>
            <w:r>
              <w:rPr>
                <w:rFonts w:ascii="Times New Roman" w:hAnsi="Times New Roman"/>
              </w:rPr>
              <w:t>знание</w:t>
            </w:r>
            <w:r>
              <w:rPr>
                <w:rFonts w:ascii="Times New Roman" w:hAnsi="Times New Roman"/>
                <w:spacing w:val="-9"/>
              </w:rPr>
              <w:t xml:space="preserve"> </w:t>
            </w:r>
            <w:r>
              <w:rPr>
                <w:rFonts w:ascii="Times New Roman" w:hAnsi="Times New Roman"/>
              </w:rPr>
              <w:t>принципов</w:t>
            </w:r>
            <w:r>
              <w:rPr>
                <w:rFonts w:ascii="Times New Roman" w:hAnsi="Times New Roman"/>
                <w:spacing w:val="-47"/>
              </w:rPr>
              <w:t xml:space="preserve"> </w:t>
            </w:r>
            <w:r>
              <w:rPr>
                <w:rFonts w:ascii="Times New Roman" w:hAnsi="Times New Roman"/>
              </w:rPr>
              <w:t>бережливого</w:t>
            </w:r>
            <w:r>
              <w:rPr>
                <w:rFonts w:ascii="Times New Roman" w:hAnsi="Times New Roman"/>
                <w:spacing w:val="-3"/>
              </w:rPr>
              <w:t xml:space="preserve"> </w:t>
            </w:r>
            <w:r>
              <w:rPr>
                <w:rFonts w:ascii="Times New Roman" w:hAnsi="Times New Roman"/>
              </w:rPr>
              <w:t>производства.</w:t>
            </w:r>
          </w:p>
        </w:tc>
        <w:tc>
          <w:tcPr>
            <w:tcW w:w="2693" w:type="dxa"/>
          </w:tcPr>
          <w:p w:rsidR="00BE63F1" w:rsidRPr="008573EA" w:rsidRDefault="00BE63F1" w:rsidP="008573EA">
            <w:pPr>
              <w:suppressAutoHyphens/>
              <w:spacing w:line="276" w:lineRule="auto"/>
              <w:contextualSpacing/>
              <w:rPr>
                <w:rFonts w:ascii="Times New Roman" w:hAnsi="Times New Roman"/>
                <w:sz w:val="24"/>
                <w:szCs w:val="24"/>
              </w:rPr>
            </w:pPr>
            <w:r w:rsidRPr="008573EA">
              <w:rPr>
                <w:rFonts w:ascii="Times New Roman" w:hAnsi="Times New Roman"/>
                <w:sz w:val="24"/>
                <w:szCs w:val="24"/>
              </w:rPr>
              <w:t>Экспертное наблюдение выполнения практических работ и видов работ по практике</w:t>
            </w:r>
          </w:p>
          <w:p w:rsidR="00BE63F1" w:rsidRDefault="00BE63F1" w:rsidP="008573EA">
            <w:pPr>
              <w:widowControl w:val="0"/>
              <w:autoSpaceDE w:val="0"/>
              <w:autoSpaceDN w:val="0"/>
              <w:spacing w:before="54"/>
              <w:ind w:left="108"/>
              <w:rPr>
                <w:rFonts w:ascii="Times New Roman" w:hAnsi="Times New Roman"/>
                <w:b/>
                <w:i/>
              </w:rPr>
            </w:pPr>
            <w:r w:rsidRPr="008573EA">
              <w:rPr>
                <w:rFonts w:ascii="Times New Roman" w:hAnsi="Times New Roman"/>
                <w:sz w:val="24"/>
                <w:szCs w:val="24"/>
              </w:rPr>
              <w:t>Диагностика (тестирование, контрольные работы</w:t>
            </w:r>
            <w:r w:rsidRPr="00135E54">
              <w:rPr>
                <w:rFonts w:ascii="Times New Roman" w:hAnsi="Times New Roman"/>
                <w:i/>
                <w:sz w:val="24"/>
                <w:szCs w:val="24"/>
              </w:rPr>
              <w:t>)</w:t>
            </w:r>
          </w:p>
        </w:tc>
      </w:tr>
      <w:tr w:rsidR="00BE63F1">
        <w:trPr>
          <w:trHeight w:val="285"/>
        </w:trPr>
        <w:tc>
          <w:tcPr>
            <w:tcW w:w="4140" w:type="dxa"/>
          </w:tcPr>
          <w:p w:rsidR="00BE63F1" w:rsidRDefault="00BE63F1">
            <w:pPr>
              <w:widowControl w:val="0"/>
              <w:tabs>
                <w:tab w:val="left" w:pos="6804"/>
              </w:tabs>
              <w:autoSpaceDE w:val="0"/>
              <w:autoSpaceDN w:val="0"/>
              <w:ind w:left="107"/>
              <w:rPr>
                <w:rFonts w:ascii="Times New Roman" w:hAnsi="Times New Roman"/>
                <w:b/>
              </w:rPr>
            </w:pPr>
            <w:r>
              <w:rPr>
                <w:rFonts w:ascii="Times New Roman" w:hAnsi="Times New Roman"/>
                <w:b/>
              </w:rPr>
              <w:t>Умеет:</w:t>
            </w:r>
          </w:p>
          <w:p w:rsidR="00BE63F1" w:rsidRDefault="00BE63F1">
            <w:pPr>
              <w:widowControl w:val="0"/>
              <w:tabs>
                <w:tab w:val="left" w:pos="816"/>
                <w:tab w:val="left" w:pos="2498"/>
                <w:tab w:val="left" w:pos="3782"/>
                <w:tab w:val="left" w:pos="6804"/>
              </w:tabs>
              <w:autoSpaceDE w:val="0"/>
              <w:autoSpaceDN w:val="0"/>
              <w:ind w:left="164" w:right="36"/>
              <w:jc w:val="both"/>
              <w:rPr>
                <w:rFonts w:ascii="Times New Roman" w:hAnsi="Times New Roman"/>
              </w:rPr>
            </w:pPr>
            <w:r>
              <w:rPr>
                <w:rFonts w:ascii="Times New Roman" w:hAnsi="Times New Roman"/>
              </w:rPr>
              <w:t xml:space="preserve">- определять задачу </w:t>
            </w:r>
            <w:r>
              <w:rPr>
                <w:rFonts w:ascii="Times New Roman" w:hAnsi="Times New Roman"/>
                <w:spacing w:val="-4"/>
              </w:rPr>
              <w:t>в</w:t>
            </w:r>
            <w:r>
              <w:rPr>
                <w:rFonts w:ascii="Times New Roman" w:hAnsi="Times New Roman"/>
                <w:spacing w:val="-47"/>
              </w:rPr>
              <w:t xml:space="preserve"> </w:t>
            </w:r>
            <w:r>
              <w:rPr>
                <w:rFonts w:ascii="Times New Roman" w:hAnsi="Times New Roman"/>
              </w:rPr>
              <w:t>профессиональном</w:t>
            </w:r>
            <w:r>
              <w:rPr>
                <w:rFonts w:ascii="Times New Roman" w:hAnsi="Times New Roman"/>
                <w:spacing w:val="-2"/>
              </w:rPr>
              <w:t xml:space="preserve"> </w:t>
            </w:r>
            <w:r>
              <w:rPr>
                <w:rFonts w:ascii="Times New Roman" w:hAnsi="Times New Roman"/>
              </w:rPr>
              <w:t>и/или социальном</w:t>
            </w:r>
            <w:r>
              <w:rPr>
                <w:rFonts w:ascii="Times New Roman" w:hAnsi="Times New Roman"/>
                <w:spacing w:val="-10"/>
              </w:rPr>
              <w:t xml:space="preserve"> </w:t>
            </w:r>
            <w:r>
              <w:rPr>
                <w:rFonts w:ascii="Times New Roman" w:hAnsi="Times New Roman"/>
              </w:rPr>
              <w:t>контексте;</w:t>
            </w:r>
          </w:p>
          <w:p w:rsidR="00BE63F1" w:rsidRDefault="00BE63F1">
            <w:pPr>
              <w:widowControl w:val="0"/>
              <w:tabs>
                <w:tab w:val="left" w:pos="816"/>
                <w:tab w:val="left" w:pos="6804"/>
              </w:tabs>
              <w:autoSpaceDE w:val="0"/>
              <w:autoSpaceDN w:val="0"/>
              <w:ind w:left="164" w:right="37"/>
              <w:jc w:val="both"/>
              <w:rPr>
                <w:rFonts w:ascii="Times New Roman" w:hAnsi="Times New Roman"/>
              </w:rPr>
            </w:pPr>
            <w:r>
              <w:rPr>
                <w:rFonts w:ascii="Times New Roman" w:hAnsi="Times New Roman"/>
              </w:rPr>
              <w:t>- выявлять</w:t>
            </w:r>
            <w:r>
              <w:rPr>
                <w:rFonts w:ascii="Times New Roman" w:hAnsi="Times New Roman"/>
                <w:spacing w:val="21"/>
              </w:rPr>
              <w:t xml:space="preserve"> </w:t>
            </w:r>
            <w:r>
              <w:rPr>
                <w:rFonts w:ascii="Times New Roman" w:hAnsi="Times New Roman"/>
              </w:rPr>
              <w:t>и</w:t>
            </w:r>
            <w:r>
              <w:rPr>
                <w:rFonts w:ascii="Times New Roman" w:hAnsi="Times New Roman"/>
                <w:spacing w:val="22"/>
              </w:rPr>
              <w:t xml:space="preserve"> </w:t>
            </w:r>
            <w:r>
              <w:rPr>
                <w:rFonts w:ascii="Times New Roman" w:hAnsi="Times New Roman"/>
              </w:rPr>
              <w:t>отбирать</w:t>
            </w:r>
            <w:r>
              <w:rPr>
                <w:rFonts w:ascii="Times New Roman" w:hAnsi="Times New Roman"/>
                <w:spacing w:val="21"/>
              </w:rPr>
              <w:t xml:space="preserve"> </w:t>
            </w:r>
            <w:r>
              <w:rPr>
                <w:rFonts w:ascii="Times New Roman" w:hAnsi="Times New Roman"/>
              </w:rPr>
              <w:t>информацию,</w:t>
            </w:r>
            <w:r>
              <w:rPr>
                <w:rFonts w:ascii="Times New Roman" w:hAnsi="Times New Roman"/>
                <w:spacing w:val="-47"/>
              </w:rPr>
              <w:t xml:space="preserve"> </w:t>
            </w:r>
            <w:r>
              <w:rPr>
                <w:rFonts w:ascii="Times New Roman" w:hAnsi="Times New Roman"/>
              </w:rPr>
              <w:t>необходимую</w:t>
            </w:r>
            <w:r>
              <w:rPr>
                <w:rFonts w:ascii="Times New Roman" w:hAnsi="Times New Roman"/>
                <w:spacing w:val="-2"/>
              </w:rPr>
              <w:t xml:space="preserve"> </w:t>
            </w:r>
            <w:r>
              <w:rPr>
                <w:rFonts w:ascii="Times New Roman" w:hAnsi="Times New Roman"/>
              </w:rPr>
              <w:t>для решения задачи;</w:t>
            </w:r>
          </w:p>
          <w:p w:rsidR="00BE63F1" w:rsidRDefault="00BE63F1">
            <w:pPr>
              <w:widowControl w:val="0"/>
              <w:tabs>
                <w:tab w:val="left" w:pos="816"/>
                <w:tab w:val="left" w:pos="6804"/>
              </w:tabs>
              <w:autoSpaceDE w:val="0"/>
              <w:autoSpaceDN w:val="0"/>
              <w:ind w:left="164"/>
              <w:jc w:val="both"/>
              <w:rPr>
                <w:rFonts w:ascii="Times New Roman" w:hAnsi="Times New Roman"/>
              </w:rPr>
            </w:pPr>
            <w:r>
              <w:rPr>
                <w:rFonts w:ascii="Times New Roman" w:hAnsi="Times New Roman"/>
              </w:rPr>
              <w:t>- составлять</w:t>
            </w:r>
            <w:r>
              <w:rPr>
                <w:rFonts w:ascii="Times New Roman" w:hAnsi="Times New Roman"/>
                <w:spacing w:val="-8"/>
              </w:rPr>
              <w:t xml:space="preserve"> </w:t>
            </w:r>
            <w:r>
              <w:rPr>
                <w:rFonts w:ascii="Times New Roman" w:hAnsi="Times New Roman"/>
              </w:rPr>
              <w:t>план</w:t>
            </w:r>
            <w:r>
              <w:rPr>
                <w:rFonts w:ascii="Times New Roman" w:hAnsi="Times New Roman"/>
                <w:spacing w:val="-7"/>
              </w:rPr>
              <w:t xml:space="preserve"> </w:t>
            </w:r>
            <w:r>
              <w:rPr>
                <w:rFonts w:ascii="Times New Roman" w:hAnsi="Times New Roman"/>
              </w:rPr>
              <w:t>действий;</w:t>
            </w:r>
          </w:p>
          <w:p w:rsidR="00BE63F1" w:rsidRDefault="00BE63F1">
            <w:pPr>
              <w:widowControl w:val="0"/>
              <w:tabs>
                <w:tab w:val="left" w:pos="816"/>
                <w:tab w:val="left" w:pos="6804"/>
              </w:tabs>
              <w:autoSpaceDE w:val="0"/>
              <w:autoSpaceDN w:val="0"/>
              <w:ind w:left="164"/>
              <w:jc w:val="both"/>
              <w:rPr>
                <w:rFonts w:ascii="Times New Roman" w:hAnsi="Times New Roman"/>
              </w:rPr>
            </w:pPr>
            <w:r>
              <w:rPr>
                <w:rFonts w:ascii="Times New Roman" w:hAnsi="Times New Roman"/>
              </w:rPr>
              <w:t>- определять</w:t>
            </w:r>
            <w:r>
              <w:rPr>
                <w:rFonts w:ascii="Times New Roman" w:hAnsi="Times New Roman"/>
                <w:spacing w:val="-4"/>
              </w:rPr>
              <w:t xml:space="preserve"> </w:t>
            </w:r>
            <w:r>
              <w:rPr>
                <w:rFonts w:ascii="Times New Roman" w:hAnsi="Times New Roman"/>
              </w:rPr>
              <w:t>необходимые</w:t>
            </w:r>
            <w:r>
              <w:rPr>
                <w:rFonts w:ascii="Times New Roman" w:hAnsi="Times New Roman"/>
                <w:spacing w:val="-3"/>
              </w:rPr>
              <w:t xml:space="preserve"> </w:t>
            </w:r>
            <w:r>
              <w:rPr>
                <w:rFonts w:ascii="Times New Roman" w:hAnsi="Times New Roman"/>
              </w:rPr>
              <w:t>ресурсы;</w:t>
            </w:r>
          </w:p>
          <w:p w:rsidR="00BE63F1" w:rsidRDefault="00BE63F1">
            <w:pPr>
              <w:widowControl w:val="0"/>
              <w:tabs>
                <w:tab w:val="left" w:pos="215"/>
                <w:tab w:val="left" w:pos="6804"/>
              </w:tabs>
              <w:autoSpaceDE w:val="0"/>
              <w:autoSpaceDN w:val="0"/>
              <w:ind w:left="164"/>
              <w:jc w:val="both"/>
              <w:rPr>
                <w:rFonts w:ascii="Times New Roman" w:hAnsi="Times New Roman"/>
              </w:rPr>
            </w:pPr>
            <w:r>
              <w:rPr>
                <w:rFonts w:ascii="Times New Roman" w:hAnsi="Times New Roman"/>
              </w:rPr>
              <w:t>- реализовывать</w:t>
            </w:r>
            <w:r>
              <w:rPr>
                <w:rFonts w:ascii="Times New Roman" w:hAnsi="Times New Roman"/>
                <w:spacing w:val="-5"/>
              </w:rPr>
              <w:t xml:space="preserve"> </w:t>
            </w:r>
            <w:r>
              <w:rPr>
                <w:rFonts w:ascii="Times New Roman" w:hAnsi="Times New Roman"/>
              </w:rPr>
              <w:t>составленный</w:t>
            </w:r>
            <w:r>
              <w:rPr>
                <w:rFonts w:ascii="Times New Roman" w:hAnsi="Times New Roman"/>
                <w:spacing w:val="-6"/>
              </w:rPr>
              <w:t xml:space="preserve"> </w:t>
            </w:r>
            <w:r>
              <w:rPr>
                <w:rFonts w:ascii="Times New Roman" w:hAnsi="Times New Roman"/>
              </w:rPr>
              <w:t>план;</w:t>
            </w:r>
          </w:p>
          <w:p w:rsidR="00BE63F1" w:rsidRDefault="00BE63F1">
            <w:pPr>
              <w:widowControl w:val="0"/>
              <w:tabs>
                <w:tab w:val="left" w:pos="816"/>
                <w:tab w:val="left" w:pos="6804"/>
              </w:tabs>
              <w:autoSpaceDE w:val="0"/>
              <w:autoSpaceDN w:val="0"/>
              <w:ind w:left="164" w:right="35"/>
              <w:jc w:val="both"/>
              <w:rPr>
                <w:rFonts w:ascii="Times New Roman" w:hAnsi="Times New Roman"/>
              </w:rPr>
            </w:pPr>
            <w:r>
              <w:rPr>
                <w:rFonts w:ascii="Times New Roman" w:hAnsi="Times New Roman"/>
              </w:rPr>
              <w:t>- оценивать результат и последствия</w:t>
            </w:r>
            <w:r>
              <w:rPr>
                <w:rFonts w:ascii="Times New Roman" w:hAnsi="Times New Roman"/>
                <w:spacing w:val="1"/>
              </w:rPr>
              <w:t xml:space="preserve"> </w:t>
            </w:r>
            <w:r>
              <w:rPr>
                <w:rFonts w:ascii="Times New Roman" w:hAnsi="Times New Roman"/>
              </w:rPr>
              <w:t>своих</w:t>
            </w:r>
            <w:r>
              <w:rPr>
                <w:rFonts w:ascii="Times New Roman" w:hAnsi="Times New Roman"/>
                <w:spacing w:val="1"/>
              </w:rPr>
              <w:t xml:space="preserve"> </w:t>
            </w:r>
            <w:r>
              <w:rPr>
                <w:rFonts w:ascii="Times New Roman" w:hAnsi="Times New Roman"/>
              </w:rPr>
              <w:t>действий</w:t>
            </w:r>
            <w:r>
              <w:rPr>
                <w:rFonts w:ascii="Times New Roman" w:hAnsi="Times New Roman"/>
                <w:spacing w:val="1"/>
              </w:rPr>
              <w:t xml:space="preserve"> </w:t>
            </w:r>
            <w:r>
              <w:rPr>
                <w:rFonts w:ascii="Times New Roman" w:hAnsi="Times New Roman"/>
              </w:rPr>
              <w:t>(самостоятельно</w:t>
            </w:r>
            <w:r>
              <w:rPr>
                <w:rFonts w:ascii="Times New Roman" w:hAnsi="Times New Roman"/>
                <w:spacing w:val="1"/>
              </w:rPr>
              <w:t xml:space="preserve"> </w:t>
            </w:r>
            <w:r>
              <w:rPr>
                <w:rFonts w:ascii="Times New Roman" w:hAnsi="Times New Roman"/>
              </w:rPr>
              <w:t>или</w:t>
            </w:r>
            <w:r>
              <w:rPr>
                <w:rFonts w:ascii="Times New Roman" w:hAnsi="Times New Roman"/>
                <w:spacing w:val="1"/>
              </w:rPr>
              <w:t xml:space="preserve"> </w:t>
            </w:r>
            <w:r>
              <w:rPr>
                <w:rFonts w:ascii="Times New Roman" w:hAnsi="Times New Roman"/>
              </w:rPr>
              <w:t>с</w:t>
            </w:r>
            <w:r>
              <w:rPr>
                <w:rFonts w:ascii="Times New Roman" w:hAnsi="Times New Roman"/>
                <w:spacing w:val="1"/>
              </w:rPr>
              <w:t xml:space="preserve"> </w:t>
            </w:r>
            <w:r>
              <w:rPr>
                <w:rFonts w:ascii="Times New Roman" w:hAnsi="Times New Roman"/>
              </w:rPr>
              <w:t>помощью</w:t>
            </w:r>
            <w:r>
              <w:rPr>
                <w:rFonts w:ascii="Times New Roman" w:hAnsi="Times New Roman"/>
                <w:spacing w:val="-2"/>
              </w:rPr>
              <w:t xml:space="preserve"> </w:t>
            </w:r>
            <w:r>
              <w:rPr>
                <w:rFonts w:ascii="Times New Roman" w:hAnsi="Times New Roman"/>
              </w:rPr>
              <w:t>наставника);</w:t>
            </w:r>
          </w:p>
          <w:p w:rsidR="00BE63F1" w:rsidRDefault="00BE63F1">
            <w:pPr>
              <w:widowControl w:val="0"/>
              <w:tabs>
                <w:tab w:val="left" w:pos="816"/>
                <w:tab w:val="left" w:pos="6804"/>
              </w:tabs>
              <w:autoSpaceDE w:val="0"/>
              <w:autoSpaceDN w:val="0"/>
              <w:ind w:left="164" w:right="36"/>
              <w:jc w:val="both"/>
              <w:rPr>
                <w:rFonts w:ascii="Times New Roman" w:hAnsi="Times New Roman"/>
              </w:rPr>
            </w:pPr>
            <w:r>
              <w:rPr>
                <w:rFonts w:ascii="Times New Roman" w:hAnsi="Times New Roman"/>
              </w:rPr>
              <w:t>- определять</w:t>
            </w:r>
            <w:r>
              <w:rPr>
                <w:rFonts w:ascii="Times New Roman" w:hAnsi="Times New Roman"/>
                <w:spacing w:val="1"/>
              </w:rPr>
              <w:t xml:space="preserve"> </w:t>
            </w:r>
            <w:r>
              <w:rPr>
                <w:rFonts w:ascii="Times New Roman" w:hAnsi="Times New Roman"/>
              </w:rPr>
              <w:t>задачи</w:t>
            </w:r>
            <w:r>
              <w:rPr>
                <w:rFonts w:ascii="Times New Roman" w:hAnsi="Times New Roman"/>
                <w:spacing w:val="1"/>
              </w:rPr>
              <w:t xml:space="preserve"> </w:t>
            </w:r>
            <w:r>
              <w:rPr>
                <w:rFonts w:ascii="Times New Roman" w:hAnsi="Times New Roman"/>
              </w:rPr>
              <w:t>для</w:t>
            </w:r>
            <w:r>
              <w:rPr>
                <w:rFonts w:ascii="Times New Roman" w:hAnsi="Times New Roman"/>
                <w:spacing w:val="1"/>
              </w:rPr>
              <w:t xml:space="preserve"> </w:t>
            </w:r>
            <w:r>
              <w:rPr>
                <w:rFonts w:ascii="Times New Roman" w:hAnsi="Times New Roman"/>
              </w:rPr>
              <w:t>сбора</w:t>
            </w:r>
            <w:r>
              <w:rPr>
                <w:rFonts w:ascii="Times New Roman" w:hAnsi="Times New Roman"/>
                <w:spacing w:val="-47"/>
              </w:rPr>
              <w:t xml:space="preserve"> </w:t>
            </w:r>
            <w:r>
              <w:rPr>
                <w:rFonts w:ascii="Times New Roman" w:hAnsi="Times New Roman"/>
              </w:rPr>
              <w:t>информации;</w:t>
            </w:r>
          </w:p>
          <w:p w:rsidR="00BE63F1" w:rsidRDefault="00BE63F1">
            <w:pPr>
              <w:widowControl w:val="0"/>
              <w:tabs>
                <w:tab w:val="left" w:pos="816"/>
                <w:tab w:val="left" w:pos="6804"/>
              </w:tabs>
              <w:autoSpaceDE w:val="0"/>
              <w:autoSpaceDN w:val="0"/>
              <w:ind w:left="164" w:right="36"/>
              <w:jc w:val="both"/>
              <w:rPr>
                <w:rFonts w:ascii="Times New Roman" w:hAnsi="Times New Roman"/>
              </w:rPr>
            </w:pPr>
            <w:r>
              <w:rPr>
                <w:rFonts w:ascii="Times New Roman" w:hAnsi="Times New Roman"/>
              </w:rPr>
              <w:t>- планировать</w:t>
            </w:r>
            <w:r>
              <w:rPr>
                <w:rFonts w:ascii="Times New Roman" w:hAnsi="Times New Roman"/>
                <w:spacing w:val="1"/>
              </w:rPr>
              <w:t xml:space="preserve"> </w:t>
            </w:r>
            <w:r>
              <w:rPr>
                <w:rFonts w:ascii="Times New Roman" w:hAnsi="Times New Roman"/>
              </w:rPr>
              <w:t>процесс</w:t>
            </w:r>
            <w:r>
              <w:rPr>
                <w:rFonts w:ascii="Times New Roman" w:hAnsi="Times New Roman"/>
                <w:spacing w:val="1"/>
              </w:rPr>
              <w:t xml:space="preserve"> </w:t>
            </w:r>
            <w:r>
              <w:rPr>
                <w:rFonts w:ascii="Times New Roman" w:hAnsi="Times New Roman"/>
              </w:rPr>
              <w:t>поиска</w:t>
            </w:r>
            <w:r>
              <w:rPr>
                <w:rFonts w:ascii="Times New Roman" w:hAnsi="Times New Roman"/>
                <w:spacing w:val="1"/>
              </w:rPr>
              <w:t xml:space="preserve"> </w:t>
            </w:r>
            <w:r>
              <w:rPr>
                <w:rFonts w:ascii="Times New Roman" w:hAnsi="Times New Roman"/>
              </w:rPr>
              <w:t>и</w:t>
            </w:r>
            <w:r>
              <w:rPr>
                <w:rFonts w:ascii="Times New Roman" w:hAnsi="Times New Roman"/>
                <w:spacing w:val="-47"/>
              </w:rPr>
              <w:t xml:space="preserve"> </w:t>
            </w:r>
            <w:r>
              <w:rPr>
                <w:rFonts w:ascii="Times New Roman" w:hAnsi="Times New Roman"/>
              </w:rPr>
              <w:t>осуществлять</w:t>
            </w:r>
            <w:r>
              <w:rPr>
                <w:rFonts w:ascii="Times New Roman" w:hAnsi="Times New Roman"/>
                <w:spacing w:val="1"/>
              </w:rPr>
              <w:t xml:space="preserve"> </w:t>
            </w:r>
            <w:r>
              <w:rPr>
                <w:rFonts w:ascii="Times New Roman" w:hAnsi="Times New Roman"/>
              </w:rPr>
              <w:t>выбор</w:t>
            </w:r>
            <w:r>
              <w:rPr>
                <w:rFonts w:ascii="Times New Roman" w:hAnsi="Times New Roman"/>
                <w:spacing w:val="1"/>
              </w:rPr>
              <w:t xml:space="preserve"> </w:t>
            </w:r>
            <w:r>
              <w:rPr>
                <w:rFonts w:ascii="Times New Roman" w:hAnsi="Times New Roman"/>
              </w:rPr>
              <w:t>необходимых</w:t>
            </w:r>
            <w:r>
              <w:rPr>
                <w:rFonts w:ascii="Times New Roman" w:hAnsi="Times New Roman"/>
                <w:spacing w:val="1"/>
              </w:rPr>
              <w:t xml:space="preserve"> </w:t>
            </w:r>
            <w:r>
              <w:rPr>
                <w:rFonts w:ascii="Times New Roman" w:hAnsi="Times New Roman"/>
              </w:rPr>
              <w:t>источников</w:t>
            </w:r>
            <w:r>
              <w:rPr>
                <w:rFonts w:ascii="Times New Roman" w:hAnsi="Times New Roman"/>
                <w:spacing w:val="-2"/>
              </w:rPr>
              <w:t xml:space="preserve"> </w:t>
            </w:r>
            <w:r>
              <w:rPr>
                <w:rFonts w:ascii="Times New Roman" w:hAnsi="Times New Roman"/>
              </w:rPr>
              <w:t>информации;</w:t>
            </w:r>
          </w:p>
          <w:p w:rsidR="00BE63F1" w:rsidRDefault="00BE63F1">
            <w:pPr>
              <w:widowControl w:val="0"/>
              <w:tabs>
                <w:tab w:val="left" w:pos="816"/>
                <w:tab w:val="left" w:pos="2021"/>
                <w:tab w:val="left" w:pos="2381"/>
                <w:tab w:val="left" w:pos="3141"/>
                <w:tab w:val="left" w:pos="3417"/>
                <w:tab w:val="left" w:pos="6804"/>
              </w:tabs>
              <w:autoSpaceDE w:val="0"/>
              <w:autoSpaceDN w:val="0"/>
              <w:ind w:left="164" w:right="34"/>
              <w:jc w:val="both"/>
              <w:rPr>
                <w:rFonts w:ascii="Times New Roman" w:hAnsi="Times New Roman"/>
              </w:rPr>
            </w:pPr>
            <w:r>
              <w:rPr>
                <w:rFonts w:ascii="Times New Roman" w:hAnsi="Times New Roman"/>
              </w:rPr>
              <w:t>- оформлять</w:t>
            </w:r>
            <w:r>
              <w:rPr>
                <w:rFonts w:ascii="Times New Roman" w:hAnsi="Times New Roman"/>
                <w:spacing w:val="1"/>
              </w:rPr>
              <w:t xml:space="preserve"> </w:t>
            </w:r>
            <w:r>
              <w:rPr>
                <w:rFonts w:ascii="Times New Roman" w:hAnsi="Times New Roman"/>
              </w:rPr>
              <w:t>результаты</w:t>
            </w:r>
            <w:r>
              <w:rPr>
                <w:rFonts w:ascii="Times New Roman" w:hAnsi="Times New Roman"/>
                <w:spacing w:val="1"/>
              </w:rPr>
              <w:t xml:space="preserve"> </w:t>
            </w:r>
            <w:r>
              <w:rPr>
                <w:rFonts w:ascii="Times New Roman" w:hAnsi="Times New Roman"/>
              </w:rPr>
              <w:t>поиска,</w:t>
            </w:r>
            <w:r>
              <w:rPr>
                <w:rFonts w:ascii="Times New Roman" w:hAnsi="Times New Roman"/>
                <w:spacing w:val="-47"/>
              </w:rPr>
              <w:t xml:space="preserve"> </w:t>
            </w:r>
            <w:r>
              <w:rPr>
                <w:rFonts w:ascii="Times New Roman" w:hAnsi="Times New Roman"/>
              </w:rPr>
              <w:t>применять</w:t>
            </w:r>
            <w:r>
              <w:rPr>
                <w:rFonts w:ascii="Times New Roman" w:hAnsi="Times New Roman"/>
                <w:spacing w:val="1"/>
              </w:rPr>
              <w:t xml:space="preserve"> </w:t>
            </w:r>
            <w:r>
              <w:rPr>
                <w:rFonts w:ascii="Times New Roman" w:hAnsi="Times New Roman"/>
              </w:rPr>
              <w:t>средства</w:t>
            </w:r>
            <w:r>
              <w:rPr>
                <w:rFonts w:ascii="Times New Roman" w:hAnsi="Times New Roman"/>
                <w:spacing w:val="1"/>
              </w:rPr>
              <w:t xml:space="preserve"> </w:t>
            </w:r>
            <w:r>
              <w:rPr>
                <w:rFonts w:ascii="Times New Roman" w:hAnsi="Times New Roman"/>
              </w:rPr>
              <w:t>информационных</w:t>
            </w:r>
            <w:r>
              <w:rPr>
                <w:rFonts w:ascii="Times New Roman" w:hAnsi="Times New Roman"/>
                <w:spacing w:val="1"/>
              </w:rPr>
              <w:t xml:space="preserve"> </w:t>
            </w:r>
            <w:r>
              <w:rPr>
                <w:rFonts w:ascii="Times New Roman" w:hAnsi="Times New Roman"/>
              </w:rPr>
              <w:t xml:space="preserve">технологий для </w:t>
            </w:r>
            <w:r>
              <w:rPr>
                <w:rFonts w:ascii="Times New Roman" w:hAnsi="Times New Roman"/>
                <w:spacing w:val="-1"/>
              </w:rPr>
              <w:t>решения</w:t>
            </w:r>
            <w:r>
              <w:rPr>
                <w:rFonts w:ascii="Times New Roman" w:hAnsi="Times New Roman"/>
                <w:spacing w:val="-48"/>
              </w:rPr>
              <w:t xml:space="preserve"> </w:t>
            </w:r>
            <w:r>
              <w:rPr>
                <w:rFonts w:ascii="Times New Roman" w:hAnsi="Times New Roman"/>
              </w:rPr>
              <w:t>профессиональных</w:t>
            </w:r>
            <w:r>
              <w:rPr>
                <w:rFonts w:ascii="Times New Roman" w:hAnsi="Times New Roman"/>
              </w:rPr>
              <w:tab/>
              <w:t xml:space="preserve"> задач, </w:t>
            </w:r>
            <w:r>
              <w:rPr>
                <w:rFonts w:ascii="Times New Roman" w:hAnsi="Times New Roman"/>
                <w:spacing w:val="-1"/>
              </w:rPr>
              <w:t>задач</w:t>
            </w:r>
            <w:r>
              <w:rPr>
                <w:rFonts w:ascii="Times New Roman" w:hAnsi="Times New Roman"/>
                <w:spacing w:val="-48"/>
              </w:rPr>
              <w:t xml:space="preserve"> </w:t>
            </w:r>
            <w:r>
              <w:rPr>
                <w:rFonts w:ascii="Times New Roman" w:hAnsi="Times New Roman"/>
              </w:rPr>
              <w:t>личностного</w:t>
            </w:r>
            <w:r>
              <w:rPr>
                <w:rFonts w:ascii="Times New Roman" w:hAnsi="Times New Roman"/>
                <w:spacing w:val="1"/>
              </w:rPr>
              <w:t xml:space="preserve"> </w:t>
            </w:r>
            <w:r>
              <w:rPr>
                <w:rFonts w:ascii="Times New Roman" w:hAnsi="Times New Roman"/>
              </w:rPr>
              <w:t>развития</w:t>
            </w:r>
            <w:r>
              <w:rPr>
                <w:rFonts w:ascii="Times New Roman" w:hAnsi="Times New Roman"/>
                <w:spacing w:val="1"/>
              </w:rPr>
              <w:t xml:space="preserve"> </w:t>
            </w:r>
            <w:r>
              <w:rPr>
                <w:rFonts w:ascii="Times New Roman" w:hAnsi="Times New Roman"/>
              </w:rPr>
              <w:t>и</w:t>
            </w:r>
            <w:r>
              <w:rPr>
                <w:rFonts w:ascii="Times New Roman" w:hAnsi="Times New Roman"/>
                <w:spacing w:val="1"/>
              </w:rPr>
              <w:t xml:space="preserve"> </w:t>
            </w:r>
            <w:r>
              <w:rPr>
                <w:rFonts w:ascii="Times New Roman" w:hAnsi="Times New Roman"/>
              </w:rPr>
              <w:t>финансового</w:t>
            </w:r>
            <w:r>
              <w:rPr>
                <w:rFonts w:ascii="Times New Roman" w:hAnsi="Times New Roman"/>
                <w:spacing w:val="-47"/>
              </w:rPr>
              <w:t xml:space="preserve"> </w:t>
            </w:r>
            <w:r>
              <w:rPr>
                <w:rFonts w:ascii="Times New Roman" w:hAnsi="Times New Roman"/>
              </w:rPr>
              <w:t>благополучия;</w:t>
            </w:r>
          </w:p>
          <w:p w:rsidR="00BE63F1" w:rsidRDefault="00BE63F1">
            <w:pPr>
              <w:widowControl w:val="0"/>
              <w:tabs>
                <w:tab w:val="left" w:pos="815"/>
                <w:tab w:val="left" w:pos="6804"/>
              </w:tabs>
              <w:autoSpaceDE w:val="0"/>
              <w:autoSpaceDN w:val="0"/>
              <w:ind w:left="164" w:right="129"/>
              <w:jc w:val="both"/>
              <w:rPr>
                <w:rFonts w:ascii="Times New Roman" w:hAnsi="Times New Roman"/>
              </w:rPr>
            </w:pPr>
            <w:r>
              <w:rPr>
                <w:rFonts w:ascii="Times New Roman" w:hAnsi="Times New Roman"/>
              </w:rPr>
              <w:t>- использовать различные цифровые</w:t>
            </w:r>
            <w:r>
              <w:rPr>
                <w:rFonts w:ascii="Times New Roman" w:hAnsi="Times New Roman"/>
                <w:spacing w:val="1"/>
              </w:rPr>
              <w:t xml:space="preserve"> </w:t>
            </w:r>
            <w:r>
              <w:rPr>
                <w:rFonts w:ascii="Times New Roman" w:hAnsi="Times New Roman"/>
              </w:rPr>
              <w:t>средства при решении профессиональных</w:t>
            </w:r>
            <w:r>
              <w:rPr>
                <w:rFonts w:ascii="Times New Roman" w:hAnsi="Times New Roman"/>
                <w:spacing w:val="1"/>
              </w:rPr>
              <w:t xml:space="preserve"> </w:t>
            </w:r>
            <w:r>
              <w:rPr>
                <w:rFonts w:ascii="Times New Roman" w:hAnsi="Times New Roman"/>
              </w:rPr>
              <w:t>задач,</w:t>
            </w:r>
            <w:r>
              <w:rPr>
                <w:rFonts w:ascii="Times New Roman" w:hAnsi="Times New Roman"/>
                <w:spacing w:val="1"/>
              </w:rPr>
              <w:t xml:space="preserve"> </w:t>
            </w:r>
            <w:r>
              <w:rPr>
                <w:rFonts w:ascii="Times New Roman" w:hAnsi="Times New Roman"/>
              </w:rPr>
              <w:t>задач</w:t>
            </w:r>
            <w:r>
              <w:rPr>
                <w:rFonts w:ascii="Times New Roman" w:hAnsi="Times New Roman"/>
                <w:spacing w:val="1"/>
              </w:rPr>
              <w:t xml:space="preserve"> </w:t>
            </w:r>
            <w:r>
              <w:rPr>
                <w:rFonts w:ascii="Times New Roman" w:hAnsi="Times New Roman"/>
              </w:rPr>
              <w:t>личностного</w:t>
            </w:r>
            <w:r>
              <w:rPr>
                <w:rFonts w:ascii="Times New Roman" w:hAnsi="Times New Roman"/>
                <w:spacing w:val="1"/>
              </w:rPr>
              <w:t xml:space="preserve"> </w:t>
            </w:r>
            <w:r>
              <w:rPr>
                <w:rFonts w:ascii="Times New Roman" w:hAnsi="Times New Roman"/>
              </w:rPr>
              <w:t>развития</w:t>
            </w:r>
            <w:r>
              <w:rPr>
                <w:rFonts w:ascii="Times New Roman" w:hAnsi="Times New Roman"/>
                <w:spacing w:val="1"/>
              </w:rPr>
              <w:t xml:space="preserve"> </w:t>
            </w:r>
            <w:r>
              <w:rPr>
                <w:rFonts w:ascii="Times New Roman" w:hAnsi="Times New Roman"/>
              </w:rPr>
              <w:t>и</w:t>
            </w:r>
            <w:r>
              <w:rPr>
                <w:rFonts w:ascii="Times New Roman" w:hAnsi="Times New Roman"/>
                <w:spacing w:val="1"/>
              </w:rPr>
              <w:t xml:space="preserve"> </w:t>
            </w:r>
            <w:r>
              <w:rPr>
                <w:rFonts w:ascii="Times New Roman" w:hAnsi="Times New Roman"/>
              </w:rPr>
              <w:t>финансового</w:t>
            </w:r>
            <w:r>
              <w:rPr>
                <w:rFonts w:ascii="Times New Roman" w:hAnsi="Times New Roman"/>
                <w:spacing w:val="-2"/>
              </w:rPr>
              <w:t xml:space="preserve"> </w:t>
            </w:r>
            <w:r>
              <w:rPr>
                <w:rFonts w:ascii="Times New Roman" w:hAnsi="Times New Roman"/>
              </w:rPr>
              <w:t>благополучия;</w:t>
            </w:r>
          </w:p>
          <w:p w:rsidR="00BE63F1" w:rsidRDefault="00BE63F1">
            <w:pPr>
              <w:widowControl w:val="0"/>
              <w:tabs>
                <w:tab w:val="left" w:pos="447"/>
                <w:tab w:val="left" w:pos="6804"/>
              </w:tabs>
              <w:autoSpaceDE w:val="0"/>
              <w:autoSpaceDN w:val="0"/>
              <w:ind w:left="164" w:right="129"/>
              <w:jc w:val="both"/>
              <w:rPr>
                <w:rFonts w:ascii="Times New Roman" w:hAnsi="Times New Roman"/>
              </w:rPr>
            </w:pPr>
            <w:r>
              <w:rPr>
                <w:rFonts w:ascii="Times New Roman" w:hAnsi="Times New Roman"/>
              </w:rPr>
              <w:t>-определять актуальность</w:t>
            </w:r>
            <w:r>
              <w:rPr>
                <w:rFonts w:ascii="Times New Roman" w:hAnsi="Times New Roman"/>
                <w:spacing w:val="1"/>
              </w:rPr>
              <w:t xml:space="preserve"> </w:t>
            </w:r>
            <w:r>
              <w:rPr>
                <w:rFonts w:ascii="Times New Roman" w:hAnsi="Times New Roman"/>
              </w:rPr>
              <w:t>нормативно-правовой</w:t>
            </w:r>
            <w:r>
              <w:rPr>
                <w:rFonts w:ascii="Times New Roman" w:hAnsi="Times New Roman"/>
                <w:spacing w:val="-13"/>
              </w:rPr>
              <w:t xml:space="preserve"> </w:t>
            </w:r>
            <w:r>
              <w:rPr>
                <w:rFonts w:ascii="Times New Roman" w:hAnsi="Times New Roman"/>
              </w:rPr>
              <w:t>документации</w:t>
            </w:r>
            <w:r>
              <w:rPr>
                <w:rFonts w:ascii="Times New Roman" w:hAnsi="Times New Roman"/>
                <w:spacing w:val="-12"/>
              </w:rPr>
              <w:t xml:space="preserve"> </w:t>
            </w:r>
            <w:r>
              <w:rPr>
                <w:rFonts w:ascii="Times New Roman" w:hAnsi="Times New Roman"/>
              </w:rPr>
              <w:t>в</w:t>
            </w:r>
            <w:r>
              <w:rPr>
                <w:rFonts w:ascii="Times New Roman" w:hAnsi="Times New Roman"/>
                <w:spacing w:val="-47"/>
              </w:rPr>
              <w:t xml:space="preserve"> </w:t>
            </w:r>
            <w:r>
              <w:rPr>
                <w:rFonts w:ascii="Times New Roman" w:hAnsi="Times New Roman"/>
              </w:rPr>
              <w:t>профессиональной деятельности, для</w:t>
            </w:r>
            <w:r>
              <w:rPr>
                <w:rFonts w:ascii="Times New Roman" w:hAnsi="Times New Roman"/>
                <w:spacing w:val="1"/>
              </w:rPr>
              <w:t xml:space="preserve"> </w:t>
            </w:r>
            <w:r>
              <w:rPr>
                <w:rFonts w:ascii="Times New Roman" w:hAnsi="Times New Roman"/>
              </w:rPr>
              <w:t>ведения предпринимательской</w:t>
            </w:r>
            <w:r>
              <w:rPr>
                <w:rFonts w:ascii="Times New Roman" w:hAnsi="Times New Roman"/>
                <w:spacing w:val="1"/>
              </w:rPr>
              <w:t xml:space="preserve"> </w:t>
            </w:r>
            <w:r>
              <w:rPr>
                <w:rFonts w:ascii="Times New Roman" w:hAnsi="Times New Roman"/>
              </w:rPr>
              <w:t>деятельности и личного финансового</w:t>
            </w:r>
            <w:r>
              <w:rPr>
                <w:rFonts w:ascii="Times New Roman" w:hAnsi="Times New Roman"/>
                <w:spacing w:val="1"/>
              </w:rPr>
              <w:t xml:space="preserve"> </w:t>
            </w:r>
            <w:r>
              <w:rPr>
                <w:rFonts w:ascii="Times New Roman" w:hAnsi="Times New Roman"/>
              </w:rPr>
              <w:t>планирования;</w:t>
            </w:r>
          </w:p>
          <w:p w:rsidR="00BE63F1" w:rsidRDefault="00BE63F1">
            <w:pPr>
              <w:widowControl w:val="0"/>
              <w:tabs>
                <w:tab w:val="left" w:pos="816"/>
                <w:tab w:val="left" w:pos="6804"/>
              </w:tabs>
              <w:autoSpaceDE w:val="0"/>
              <w:autoSpaceDN w:val="0"/>
              <w:ind w:left="164" w:right="94"/>
              <w:jc w:val="both"/>
              <w:rPr>
                <w:rFonts w:ascii="Times New Roman" w:hAnsi="Times New Roman"/>
              </w:rPr>
            </w:pPr>
            <w:r>
              <w:rPr>
                <w:rFonts w:ascii="Times New Roman" w:hAnsi="Times New Roman"/>
              </w:rPr>
              <w:t>- определять</w:t>
            </w:r>
            <w:r>
              <w:rPr>
                <w:rFonts w:ascii="Times New Roman" w:hAnsi="Times New Roman"/>
                <w:spacing w:val="1"/>
              </w:rPr>
              <w:t xml:space="preserve"> </w:t>
            </w:r>
            <w:r>
              <w:rPr>
                <w:rFonts w:ascii="Times New Roman" w:hAnsi="Times New Roman"/>
              </w:rPr>
              <w:t>и</w:t>
            </w:r>
            <w:r>
              <w:rPr>
                <w:rFonts w:ascii="Times New Roman" w:hAnsi="Times New Roman"/>
                <w:spacing w:val="1"/>
              </w:rPr>
              <w:t xml:space="preserve"> </w:t>
            </w:r>
            <w:r>
              <w:rPr>
                <w:rFonts w:ascii="Times New Roman" w:hAnsi="Times New Roman"/>
              </w:rPr>
              <w:t>выстраивать</w:t>
            </w:r>
            <w:r>
              <w:rPr>
                <w:rFonts w:ascii="Times New Roman" w:hAnsi="Times New Roman"/>
                <w:spacing w:val="1"/>
              </w:rPr>
              <w:t xml:space="preserve"> </w:t>
            </w:r>
            <w:r>
              <w:rPr>
                <w:rFonts w:ascii="Times New Roman" w:hAnsi="Times New Roman"/>
              </w:rPr>
              <w:t>траектории</w:t>
            </w:r>
            <w:r>
              <w:rPr>
                <w:rFonts w:ascii="Times New Roman" w:hAnsi="Times New Roman"/>
                <w:spacing w:val="1"/>
              </w:rPr>
              <w:t xml:space="preserve"> </w:t>
            </w:r>
            <w:r>
              <w:rPr>
                <w:rFonts w:ascii="Times New Roman" w:hAnsi="Times New Roman"/>
              </w:rPr>
              <w:t>профессионального</w:t>
            </w:r>
            <w:r>
              <w:rPr>
                <w:rFonts w:ascii="Times New Roman" w:hAnsi="Times New Roman"/>
                <w:spacing w:val="1"/>
              </w:rPr>
              <w:t xml:space="preserve"> </w:t>
            </w:r>
            <w:r>
              <w:rPr>
                <w:rFonts w:ascii="Times New Roman" w:hAnsi="Times New Roman"/>
              </w:rPr>
              <w:t>и</w:t>
            </w:r>
            <w:r>
              <w:rPr>
                <w:rFonts w:ascii="Times New Roman" w:hAnsi="Times New Roman"/>
                <w:spacing w:val="1"/>
              </w:rPr>
              <w:t xml:space="preserve"> </w:t>
            </w:r>
            <w:r>
              <w:rPr>
                <w:rFonts w:ascii="Times New Roman" w:hAnsi="Times New Roman"/>
              </w:rPr>
              <w:t>личностного развития;</w:t>
            </w:r>
          </w:p>
          <w:p w:rsidR="00BE63F1" w:rsidRDefault="00BE63F1">
            <w:pPr>
              <w:widowControl w:val="0"/>
              <w:tabs>
                <w:tab w:val="left" w:pos="6804"/>
              </w:tabs>
              <w:autoSpaceDE w:val="0"/>
              <w:autoSpaceDN w:val="0"/>
              <w:ind w:left="164" w:right="306"/>
              <w:jc w:val="both"/>
              <w:rPr>
                <w:rFonts w:ascii="Times New Roman" w:hAnsi="Times New Roman"/>
              </w:rPr>
            </w:pPr>
            <w:r>
              <w:rPr>
                <w:rFonts w:ascii="Times New Roman" w:hAnsi="Times New Roman"/>
              </w:rPr>
              <w:t>- осуществлять наличные и безналичные</w:t>
            </w:r>
            <w:r>
              <w:rPr>
                <w:rFonts w:ascii="Times New Roman" w:hAnsi="Times New Roman"/>
                <w:spacing w:val="-47"/>
              </w:rPr>
              <w:t xml:space="preserve"> </w:t>
            </w:r>
            <w:r>
              <w:rPr>
                <w:rFonts w:ascii="Times New Roman" w:hAnsi="Times New Roman"/>
              </w:rPr>
              <w:t>платежи,</w:t>
            </w:r>
            <w:r>
              <w:rPr>
                <w:rFonts w:ascii="Times New Roman" w:hAnsi="Times New Roman"/>
                <w:spacing w:val="-8"/>
              </w:rPr>
              <w:t xml:space="preserve"> </w:t>
            </w:r>
            <w:r>
              <w:rPr>
                <w:rFonts w:ascii="Times New Roman" w:hAnsi="Times New Roman"/>
              </w:rPr>
              <w:t>сравнивать</w:t>
            </w:r>
            <w:r>
              <w:rPr>
                <w:rFonts w:ascii="Times New Roman" w:hAnsi="Times New Roman"/>
                <w:spacing w:val="-8"/>
              </w:rPr>
              <w:t xml:space="preserve"> </w:t>
            </w:r>
            <w:r>
              <w:rPr>
                <w:rFonts w:ascii="Times New Roman" w:hAnsi="Times New Roman"/>
              </w:rPr>
              <w:t>различные</w:t>
            </w:r>
            <w:r>
              <w:rPr>
                <w:rFonts w:ascii="Times New Roman" w:hAnsi="Times New Roman"/>
                <w:spacing w:val="-7"/>
              </w:rPr>
              <w:t xml:space="preserve"> </w:t>
            </w:r>
            <w:r>
              <w:rPr>
                <w:rFonts w:ascii="Times New Roman" w:hAnsi="Times New Roman"/>
              </w:rPr>
              <w:t>способы</w:t>
            </w:r>
            <w:r>
              <w:rPr>
                <w:rFonts w:ascii="Times New Roman" w:hAnsi="Times New Roman"/>
                <w:spacing w:val="-47"/>
              </w:rPr>
              <w:t xml:space="preserve"> </w:t>
            </w:r>
            <w:r>
              <w:rPr>
                <w:rFonts w:ascii="Times New Roman" w:hAnsi="Times New Roman"/>
              </w:rPr>
              <w:t>оплаты товаров и услуг, соблюдать</w:t>
            </w:r>
            <w:r>
              <w:rPr>
                <w:rFonts w:ascii="Times New Roman" w:hAnsi="Times New Roman"/>
                <w:spacing w:val="1"/>
              </w:rPr>
              <w:t xml:space="preserve"> </w:t>
            </w:r>
            <w:r>
              <w:rPr>
                <w:rFonts w:ascii="Times New Roman" w:hAnsi="Times New Roman"/>
              </w:rPr>
              <w:t>требования</w:t>
            </w:r>
            <w:r>
              <w:rPr>
                <w:rFonts w:ascii="Times New Roman" w:hAnsi="Times New Roman"/>
                <w:spacing w:val="-4"/>
              </w:rPr>
              <w:t xml:space="preserve"> </w:t>
            </w:r>
            <w:r>
              <w:rPr>
                <w:rFonts w:ascii="Times New Roman" w:hAnsi="Times New Roman"/>
              </w:rPr>
              <w:t>финансовой</w:t>
            </w:r>
            <w:r>
              <w:rPr>
                <w:rFonts w:ascii="Times New Roman" w:hAnsi="Times New Roman"/>
                <w:spacing w:val="-4"/>
              </w:rPr>
              <w:t xml:space="preserve"> </w:t>
            </w:r>
            <w:r>
              <w:rPr>
                <w:rFonts w:ascii="Times New Roman" w:hAnsi="Times New Roman"/>
              </w:rPr>
              <w:t>безопасности;</w:t>
            </w:r>
          </w:p>
          <w:p w:rsidR="00BE63F1" w:rsidRDefault="00BE63F1">
            <w:pPr>
              <w:widowControl w:val="0"/>
              <w:tabs>
                <w:tab w:val="left" w:pos="816"/>
                <w:tab w:val="left" w:pos="6804"/>
              </w:tabs>
              <w:autoSpaceDE w:val="0"/>
              <w:autoSpaceDN w:val="0"/>
              <w:ind w:left="164" w:right="92"/>
              <w:jc w:val="both"/>
              <w:rPr>
                <w:rFonts w:ascii="Times New Roman" w:hAnsi="Times New Roman"/>
              </w:rPr>
            </w:pPr>
            <w:r>
              <w:rPr>
                <w:rFonts w:ascii="Times New Roman" w:hAnsi="Times New Roman"/>
              </w:rPr>
              <w:t>- учитывать</w:t>
            </w:r>
            <w:r>
              <w:rPr>
                <w:rFonts w:ascii="Times New Roman" w:hAnsi="Times New Roman"/>
                <w:spacing w:val="1"/>
              </w:rPr>
              <w:t xml:space="preserve"> </w:t>
            </w:r>
            <w:r>
              <w:rPr>
                <w:rFonts w:ascii="Times New Roman" w:hAnsi="Times New Roman"/>
              </w:rPr>
              <w:t>инфляцию</w:t>
            </w:r>
            <w:r>
              <w:rPr>
                <w:rFonts w:ascii="Times New Roman" w:hAnsi="Times New Roman"/>
                <w:spacing w:val="51"/>
              </w:rPr>
              <w:t xml:space="preserve"> </w:t>
            </w:r>
            <w:r>
              <w:rPr>
                <w:rFonts w:ascii="Times New Roman" w:hAnsi="Times New Roman"/>
              </w:rPr>
              <w:t>при</w:t>
            </w:r>
            <w:r>
              <w:rPr>
                <w:rFonts w:ascii="Times New Roman" w:hAnsi="Times New Roman"/>
                <w:spacing w:val="1"/>
              </w:rPr>
              <w:t xml:space="preserve"> </w:t>
            </w:r>
            <w:r>
              <w:rPr>
                <w:rFonts w:ascii="Times New Roman" w:hAnsi="Times New Roman"/>
              </w:rPr>
              <w:t>решении финансовых задач в профессии,</w:t>
            </w:r>
            <w:r>
              <w:rPr>
                <w:rFonts w:ascii="Times New Roman" w:hAnsi="Times New Roman"/>
                <w:spacing w:val="1"/>
              </w:rPr>
              <w:t xml:space="preserve"> </w:t>
            </w:r>
            <w:r>
              <w:rPr>
                <w:rFonts w:ascii="Times New Roman" w:hAnsi="Times New Roman"/>
              </w:rPr>
              <w:t>личном</w:t>
            </w:r>
            <w:r>
              <w:rPr>
                <w:rFonts w:ascii="Times New Roman" w:hAnsi="Times New Roman"/>
                <w:spacing w:val="1"/>
              </w:rPr>
              <w:t xml:space="preserve"> </w:t>
            </w:r>
            <w:r>
              <w:rPr>
                <w:rFonts w:ascii="Times New Roman" w:hAnsi="Times New Roman"/>
              </w:rPr>
              <w:t>планировании;</w:t>
            </w:r>
            <w:r>
              <w:rPr>
                <w:rFonts w:ascii="Times New Roman" w:hAnsi="Times New Roman"/>
                <w:spacing w:val="1"/>
              </w:rPr>
              <w:t xml:space="preserve"> </w:t>
            </w:r>
            <w:r>
              <w:rPr>
                <w:rFonts w:ascii="Times New Roman" w:hAnsi="Times New Roman"/>
              </w:rPr>
              <w:t>-</w:t>
            </w:r>
            <w:r>
              <w:rPr>
                <w:rFonts w:ascii="Times New Roman" w:hAnsi="Times New Roman"/>
                <w:spacing w:val="1"/>
              </w:rPr>
              <w:t xml:space="preserve"> </w:t>
            </w:r>
            <w:r>
              <w:rPr>
                <w:rFonts w:ascii="Times New Roman" w:hAnsi="Times New Roman"/>
              </w:rPr>
              <w:t>производить</w:t>
            </w:r>
            <w:r>
              <w:rPr>
                <w:rFonts w:ascii="Times New Roman" w:hAnsi="Times New Roman"/>
                <w:spacing w:val="1"/>
              </w:rPr>
              <w:t xml:space="preserve"> </w:t>
            </w:r>
            <w:r>
              <w:rPr>
                <w:rFonts w:ascii="Times New Roman" w:hAnsi="Times New Roman"/>
              </w:rPr>
              <w:t>расчеты</w:t>
            </w:r>
            <w:r>
              <w:rPr>
                <w:rFonts w:ascii="Times New Roman" w:hAnsi="Times New Roman"/>
                <w:spacing w:val="-4"/>
              </w:rPr>
              <w:t xml:space="preserve"> </w:t>
            </w:r>
            <w:r>
              <w:rPr>
                <w:rFonts w:ascii="Times New Roman" w:hAnsi="Times New Roman"/>
              </w:rPr>
              <w:t>по</w:t>
            </w:r>
            <w:r>
              <w:rPr>
                <w:rFonts w:ascii="Times New Roman" w:hAnsi="Times New Roman"/>
                <w:spacing w:val="-4"/>
              </w:rPr>
              <w:t xml:space="preserve"> </w:t>
            </w:r>
            <w:r>
              <w:rPr>
                <w:rFonts w:ascii="Times New Roman" w:hAnsi="Times New Roman"/>
              </w:rPr>
              <w:t>валютнообменным</w:t>
            </w:r>
            <w:r>
              <w:rPr>
                <w:rFonts w:ascii="Times New Roman" w:hAnsi="Times New Roman"/>
                <w:spacing w:val="-4"/>
              </w:rPr>
              <w:t xml:space="preserve"> </w:t>
            </w:r>
            <w:r>
              <w:rPr>
                <w:rFonts w:ascii="Times New Roman" w:hAnsi="Times New Roman"/>
              </w:rPr>
              <w:t>операциям;</w:t>
            </w:r>
          </w:p>
          <w:p w:rsidR="00BE63F1" w:rsidRDefault="00BE63F1">
            <w:pPr>
              <w:widowControl w:val="0"/>
              <w:tabs>
                <w:tab w:val="left" w:pos="6804"/>
              </w:tabs>
              <w:autoSpaceDE w:val="0"/>
              <w:autoSpaceDN w:val="0"/>
              <w:ind w:left="164" w:right="321"/>
              <w:jc w:val="both"/>
              <w:rPr>
                <w:rFonts w:ascii="Times New Roman" w:hAnsi="Times New Roman"/>
              </w:rPr>
            </w:pPr>
            <w:r>
              <w:rPr>
                <w:rFonts w:ascii="Times New Roman" w:hAnsi="Times New Roman"/>
              </w:rPr>
              <w:t>- планировать</w:t>
            </w:r>
            <w:r>
              <w:rPr>
                <w:rFonts w:ascii="Times New Roman" w:hAnsi="Times New Roman"/>
                <w:spacing w:val="-4"/>
              </w:rPr>
              <w:t xml:space="preserve"> </w:t>
            </w:r>
            <w:r>
              <w:rPr>
                <w:rFonts w:ascii="Times New Roman" w:hAnsi="Times New Roman"/>
              </w:rPr>
              <w:t>личные</w:t>
            </w:r>
            <w:r>
              <w:rPr>
                <w:rFonts w:ascii="Times New Roman" w:hAnsi="Times New Roman"/>
                <w:spacing w:val="-4"/>
              </w:rPr>
              <w:t xml:space="preserve"> </w:t>
            </w:r>
            <w:r>
              <w:rPr>
                <w:rFonts w:ascii="Times New Roman" w:hAnsi="Times New Roman"/>
              </w:rPr>
              <w:t>доходы</w:t>
            </w:r>
            <w:r>
              <w:rPr>
                <w:rFonts w:ascii="Times New Roman" w:hAnsi="Times New Roman"/>
                <w:spacing w:val="-5"/>
              </w:rPr>
              <w:t xml:space="preserve"> </w:t>
            </w:r>
            <w:r>
              <w:rPr>
                <w:rFonts w:ascii="Times New Roman" w:hAnsi="Times New Roman"/>
              </w:rPr>
              <w:t>и</w:t>
            </w:r>
            <w:r>
              <w:rPr>
                <w:rFonts w:ascii="Times New Roman" w:hAnsi="Times New Roman"/>
                <w:spacing w:val="-4"/>
              </w:rPr>
              <w:t xml:space="preserve"> </w:t>
            </w:r>
            <w:r>
              <w:rPr>
                <w:rFonts w:ascii="Times New Roman" w:hAnsi="Times New Roman"/>
              </w:rPr>
              <w:t>расходы,</w:t>
            </w:r>
            <w:r>
              <w:rPr>
                <w:rFonts w:ascii="Times New Roman" w:hAnsi="Times New Roman"/>
                <w:spacing w:val="-47"/>
              </w:rPr>
              <w:t xml:space="preserve"> </w:t>
            </w:r>
            <w:r>
              <w:rPr>
                <w:rFonts w:ascii="Times New Roman" w:hAnsi="Times New Roman"/>
              </w:rPr>
              <w:t>принимать финансовые решения,</w:t>
            </w:r>
            <w:r>
              <w:rPr>
                <w:rFonts w:ascii="Times New Roman" w:hAnsi="Times New Roman"/>
                <w:spacing w:val="1"/>
              </w:rPr>
              <w:t xml:space="preserve"> </w:t>
            </w:r>
            <w:r>
              <w:rPr>
                <w:rFonts w:ascii="Times New Roman" w:hAnsi="Times New Roman"/>
              </w:rPr>
              <w:t>составлять</w:t>
            </w:r>
            <w:r>
              <w:rPr>
                <w:rFonts w:ascii="Times New Roman" w:hAnsi="Times New Roman"/>
                <w:spacing w:val="-2"/>
              </w:rPr>
              <w:t xml:space="preserve"> </w:t>
            </w:r>
            <w:r>
              <w:rPr>
                <w:rFonts w:ascii="Times New Roman" w:hAnsi="Times New Roman"/>
              </w:rPr>
              <w:t>личный бюджет;</w:t>
            </w:r>
          </w:p>
          <w:p w:rsidR="00BE63F1" w:rsidRDefault="00BE63F1">
            <w:pPr>
              <w:widowControl w:val="0"/>
              <w:tabs>
                <w:tab w:val="left" w:pos="816"/>
                <w:tab w:val="left" w:pos="2680"/>
                <w:tab w:val="left" w:pos="6804"/>
              </w:tabs>
              <w:autoSpaceDE w:val="0"/>
              <w:autoSpaceDN w:val="0"/>
              <w:ind w:left="164" w:right="92"/>
              <w:jc w:val="both"/>
              <w:rPr>
                <w:rFonts w:ascii="Times New Roman" w:hAnsi="Times New Roman"/>
              </w:rPr>
            </w:pPr>
            <w:r>
              <w:rPr>
                <w:rFonts w:ascii="Times New Roman" w:hAnsi="Times New Roman"/>
              </w:rPr>
              <w:t xml:space="preserve">- использовать </w:t>
            </w:r>
            <w:r>
              <w:rPr>
                <w:rFonts w:ascii="Times New Roman" w:hAnsi="Times New Roman"/>
                <w:spacing w:val="-1"/>
              </w:rPr>
              <w:t>разнообразие</w:t>
            </w:r>
            <w:r>
              <w:rPr>
                <w:rFonts w:ascii="Times New Roman" w:hAnsi="Times New Roman"/>
                <w:spacing w:val="-48"/>
              </w:rPr>
              <w:t xml:space="preserve"> </w:t>
            </w:r>
            <w:r>
              <w:rPr>
                <w:rFonts w:ascii="Times New Roman" w:hAnsi="Times New Roman"/>
              </w:rPr>
              <w:t>финансовых инструментов для управления</w:t>
            </w:r>
            <w:r>
              <w:rPr>
                <w:rFonts w:ascii="Times New Roman" w:hAnsi="Times New Roman"/>
                <w:spacing w:val="-47"/>
              </w:rPr>
              <w:t xml:space="preserve"> </w:t>
            </w:r>
            <w:r>
              <w:rPr>
                <w:rFonts w:ascii="Times New Roman" w:hAnsi="Times New Roman"/>
              </w:rPr>
              <w:t>личными финансами в целях достижения</w:t>
            </w:r>
            <w:r>
              <w:rPr>
                <w:rFonts w:ascii="Times New Roman" w:hAnsi="Times New Roman"/>
                <w:spacing w:val="1"/>
              </w:rPr>
              <w:t xml:space="preserve"> </w:t>
            </w:r>
            <w:r>
              <w:rPr>
                <w:rFonts w:ascii="Times New Roman" w:hAnsi="Times New Roman"/>
              </w:rPr>
              <w:t>финансового</w:t>
            </w:r>
            <w:r>
              <w:rPr>
                <w:rFonts w:ascii="Times New Roman" w:hAnsi="Times New Roman"/>
                <w:spacing w:val="-3"/>
              </w:rPr>
              <w:t xml:space="preserve"> </w:t>
            </w:r>
            <w:r>
              <w:rPr>
                <w:rFonts w:ascii="Times New Roman" w:hAnsi="Times New Roman"/>
              </w:rPr>
              <w:t>благополучия,</w:t>
            </w:r>
            <w:r>
              <w:rPr>
                <w:rFonts w:ascii="Times New Roman" w:hAnsi="Times New Roman"/>
                <w:spacing w:val="-3"/>
              </w:rPr>
              <w:t xml:space="preserve"> </w:t>
            </w:r>
            <w:r>
              <w:rPr>
                <w:rFonts w:ascii="Times New Roman" w:hAnsi="Times New Roman"/>
              </w:rPr>
              <w:t>с</w:t>
            </w:r>
            <w:r>
              <w:rPr>
                <w:rFonts w:ascii="Times New Roman" w:hAnsi="Times New Roman"/>
                <w:spacing w:val="-2"/>
              </w:rPr>
              <w:t xml:space="preserve"> </w:t>
            </w:r>
            <w:r>
              <w:rPr>
                <w:rFonts w:ascii="Times New Roman" w:hAnsi="Times New Roman"/>
              </w:rPr>
              <w:t>учетом финансовой</w:t>
            </w:r>
            <w:r>
              <w:rPr>
                <w:rFonts w:ascii="Times New Roman" w:hAnsi="Times New Roman"/>
                <w:spacing w:val="-11"/>
              </w:rPr>
              <w:t xml:space="preserve"> </w:t>
            </w:r>
            <w:r>
              <w:rPr>
                <w:rFonts w:ascii="Times New Roman" w:hAnsi="Times New Roman"/>
              </w:rPr>
              <w:t>безопасности;</w:t>
            </w:r>
          </w:p>
          <w:p w:rsidR="00BE63F1" w:rsidRDefault="00BE63F1">
            <w:pPr>
              <w:widowControl w:val="0"/>
              <w:tabs>
                <w:tab w:val="left" w:pos="816"/>
                <w:tab w:val="left" w:pos="6804"/>
              </w:tabs>
              <w:autoSpaceDE w:val="0"/>
              <w:autoSpaceDN w:val="0"/>
              <w:ind w:left="164" w:right="740"/>
              <w:jc w:val="both"/>
              <w:rPr>
                <w:rFonts w:ascii="Times New Roman" w:hAnsi="Times New Roman"/>
              </w:rPr>
            </w:pPr>
            <w:r>
              <w:rPr>
                <w:rFonts w:ascii="Times New Roman" w:hAnsi="Times New Roman"/>
              </w:rPr>
              <w:t>- выявлять</w:t>
            </w:r>
            <w:r>
              <w:rPr>
                <w:rFonts w:ascii="Times New Roman" w:hAnsi="Times New Roman"/>
                <w:spacing w:val="-7"/>
              </w:rPr>
              <w:t xml:space="preserve"> </w:t>
            </w:r>
            <w:r>
              <w:rPr>
                <w:rFonts w:ascii="Times New Roman" w:hAnsi="Times New Roman"/>
              </w:rPr>
              <w:t>сильные</w:t>
            </w:r>
            <w:r>
              <w:rPr>
                <w:rFonts w:ascii="Times New Roman" w:hAnsi="Times New Roman"/>
                <w:spacing w:val="-7"/>
              </w:rPr>
              <w:t xml:space="preserve"> </w:t>
            </w:r>
            <w:r>
              <w:rPr>
                <w:rFonts w:ascii="Times New Roman" w:hAnsi="Times New Roman"/>
              </w:rPr>
              <w:t>и</w:t>
            </w:r>
            <w:r>
              <w:rPr>
                <w:rFonts w:ascii="Times New Roman" w:hAnsi="Times New Roman"/>
                <w:spacing w:val="-6"/>
              </w:rPr>
              <w:t xml:space="preserve"> </w:t>
            </w:r>
            <w:r>
              <w:rPr>
                <w:rFonts w:ascii="Times New Roman" w:hAnsi="Times New Roman"/>
              </w:rPr>
              <w:t>слабые</w:t>
            </w:r>
            <w:r>
              <w:rPr>
                <w:rFonts w:ascii="Times New Roman" w:hAnsi="Times New Roman"/>
                <w:spacing w:val="-48"/>
              </w:rPr>
              <w:t xml:space="preserve"> </w:t>
            </w:r>
            <w:r>
              <w:rPr>
                <w:rFonts w:ascii="Times New Roman" w:hAnsi="Times New Roman"/>
              </w:rPr>
              <w:t>стороны</w:t>
            </w:r>
            <w:r>
              <w:rPr>
                <w:rFonts w:ascii="Times New Roman" w:hAnsi="Times New Roman"/>
                <w:spacing w:val="-2"/>
              </w:rPr>
              <w:t xml:space="preserve"> </w:t>
            </w:r>
            <w:r>
              <w:rPr>
                <w:rFonts w:ascii="Times New Roman" w:hAnsi="Times New Roman"/>
              </w:rPr>
              <w:t>бизнес -идеи;</w:t>
            </w:r>
          </w:p>
          <w:p w:rsidR="00BE63F1" w:rsidRDefault="00BE63F1">
            <w:pPr>
              <w:widowControl w:val="0"/>
              <w:tabs>
                <w:tab w:val="left" w:pos="816"/>
                <w:tab w:val="left" w:pos="6804"/>
              </w:tabs>
              <w:autoSpaceDE w:val="0"/>
              <w:autoSpaceDN w:val="0"/>
              <w:ind w:left="164" w:right="94"/>
              <w:jc w:val="both"/>
              <w:rPr>
                <w:rFonts w:ascii="Times New Roman" w:hAnsi="Times New Roman"/>
              </w:rPr>
            </w:pPr>
            <w:r>
              <w:rPr>
                <w:rFonts w:ascii="Times New Roman" w:hAnsi="Times New Roman"/>
              </w:rPr>
              <w:t>- грамотно проводить презентацию</w:t>
            </w:r>
            <w:r>
              <w:rPr>
                <w:rFonts w:ascii="Times New Roman" w:hAnsi="Times New Roman"/>
                <w:spacing w:val="1"/>
              </w:rPr>
              <w:t xml:space="preserve"> </w:t>
            </w:r>
            <w:r>
              <w:rPr>
                <w:rFonts w:ascii="Times New Roman" w:hAnsi="Times New Roman"/>
              </w:rPr>
              <w:t>идеи</w:t>
            </w:r>
            <w:r>
              <w:rPr>
                <w:rFonts w:ascii="Times New Roman" w:hAnsi="Times New Roman"/>
                <w:spacing w:val="1"/>
              </w:rPr>
              <w:t xml:space="preserve"> </w:t>
            </w:r>
            <w:r>
              <w:rPr>
                <w:rFonts w:ascii="Times New Roman" w:hAnsi="Times New Roman"/>
              </w:rPr>
              <w:t>открытия</w:t>
            </w:r>
            <w:r>
              <w:rPr>
                <w:rFonts w:ascii="Times New Roman" w:hAnsi="Times New Roman"/>
                <w:spacing w:val="1"/>
              </w:rPr>
              <w:t xml:space="preserve"> </w:t>
            </w:r>
            <w:r>
              <w:rPr>
                <w:rFonts w:ascii="Times New Roman" w:hAnsi="Times New Roman"/>
              </w:rPr>
              <w:t>собственного</w:t>
            </w:r>
            <w:r>
              <w:rPr>
                <w:rFonts w:ascii="Times New Roman" w:hAnsi="Times New Roman"/>
                <w:spacing w:val="1"/>
              </w:rPr>
              <w:t xml:space="preserve"> </w:t>
            </w:r>
            <w:r>
              <w:rPr>
                <w:rFonts w:ascii="Times New Roman" w:hAnsi="Times New Roman"/>
              </w:rPr>
              <w:t>дела</w:t>
            </w:r>
            <w:r>
              <w:rPr>
                <w:rFonts w:ascii="Times New Roman" w:hAnsi="Times New Roman"/>
                <w:spacing w:val="51"/>
              </w:rPr>
              <w:t xml:space="preserve"> </w:t>
            </w:r>
            <w:r>
              <w:rPr>
                <w:rFonts w:ascii="Times New Roman" w:hAnsi="Times New Roman"/>
              </w:rPr>
              <w:t>в</w:t>
            </w:r>
            <w:r>
              <w:rPr>
                <w:rFonts w:ascii="Times New Roman" w:hAnsi="Times New Roman"/>
                <w:spacing w:val="1"/>
              </w:rPr>
              <w:t xml:space="preserve"> </w:t>
            </w:r>
            <w:r>
              <w:rPr>
                <w:rFonts w:ascii="Times New Roman" w:hAnsi="Times New Roman"/>
              </w:rPr>
              <w:t>области</w:t>
            </w:r>
            <w:r>
              <w:rPr>
                <w:rFonts w:ascii="Times New Roman" w:hAnsi="Times New Roman"/>
                <w:spacing w:val="-1"/>
              </w:rPr>
              <w:t xml:space="preserve"> </w:t>
            </w:r>
            <w:r>
              <w:rPr>
                <w:rFonts w:ascii="Times New Roman" w:hAnsi="Times New Roman"/>
              </w:rPr>
              <w:t>профессиональной деятельности;</w:t>
            </w:r>
          </w:p>
          <w:p w:rsidR="00BE63F1" w:rsidRDefault="00BE63F1">
            <w:pPr>
              <w:widowControl w:val="0"/>
              <w:tabs>
                <w:tab w:val="left" w:pos="816"/>
                <w:tab w:val="left" w:pos="2919"/>
                <w:tab w:val="left" w:pos="6804"/>
              </w:tabs>
              <w:autoSpaceDE w:val="0"/>
              <w:autoSpaceDN w:val="0"/>
              <w:ind w:left="164" w:right="92"/>
              <w:jc w:val="both"/>
              <w:rPr>
                <w:rFonts w:ascii="Times New Roman" w:hAnsi="Times New Roman"/>
              </w:rPr>
            </w:pPr>
            <w:r>
              <w:rPr>
                <w:rFonts w:ascii="Times New Roman" w:hAnsi="Times New Roman"/>
              </w:rPr>
              <w:t xml:space="preserve">- определять </w:t>
            </w:r>
            <w:r>
              <w:rPr>
                <w:rFonts w:ascii="Times New Roman" w:hAnsi="Times New Roman"/>
                <w:spacing w:val="-1"/>
              </w:rPr>
              <w:t xml:space="preserve">источники </w:t>
            </w:r>
            <w:r>
              <w:rPr>
                <w:rFonts w:ascii="Times New Roman" w:hAnsi="Times New Roman"/>
              </w:rPr>
              <w:t>финансирования</w:t>
            </w:r>
            <w:r>
              <w:rPr>
                <w:rFonts w:ascii="Times New Roman" w:hAnsi="Times New Roman"/>
                <w:spacing w:val="-2"/>
              </w:rPr>
              <w:t xml:space="preserve"> </w:t>
            </w:r>
            <w:r>
              <w:rPr>
                <w:rFonts w:ascii="Times New Roman" w:hAnsi="Times New Roman"/>
              </w:rPr>
              <w:t>для</w:t>
            </w:r>
            <w:r>
              <w:rPr>
                <w:rFonts w:ascii="Times New Roman" w:hAnsi="Times New Roman"/>
                <w:spacing w:val="-2"/>
              </w:rPr>
              <w:t xml:space="preserve"> </w:t>
            </w:r>
            <w:r>
              <w:rPr>
                <w:rFonts w:ascii="Times New Roman" w:hAnsi="Times New Roman"/>
              </w:rPr>
              <w:t>реализации бизнес-идеи;</w:t>
            </w:r>
          </w:p>
          <w:p w:rsidR="00BE63F1" w:rsidRDefault="00BE63F1">
            <w:pPr>
              <w:widowControl w:val="0"/>
              <w:tabs>
                <w:tab w:val="left" w:pos="816"/>
                <w:tab w:val="left" w:pos="3647"/>
                <w:tab w:val="left" w:pos="6804"/>
              </w:tabs>
              <w:autoSpaceDE w:val="0"/>
              <w:autoSpaceDN w:val="0"/>
              <w:ind w:left="164" w:right="158"/>
              <w:jc w:val="both"/>
              <w:rPr>
                <w:rFonts w:ascii="Times New Roman" w:hAnsi="Times New Roman"/>
              </w:rPr>
            </w:pPr>
            <w:r>
              <w:rPr>
                <w:rFonts w:ascii="Times New Roman" w:hAnsi="Times New Roman"/>
              </w:rPr>
              <w:t>- производить основные</w:t>
            </w:r>
            <w:r>
              <w:rPr>
                <w:rFonts w:ascii="Times New Roman" w:hAnsi="Times New Roman"/>
                <w:spacing w:val="1"/>
              </w:rPr>
              <w:t xml:space="preserve"> </w:t>
            </w:r>
            <w:r>
              <w:rPr>
                <w:rFonts w:ascii="Times New Roman" w:hAnsi="Times New Roman"/>
              </w:rPr>
              <w:t>финансовые расчеты в сферах</w:t>
            </w:r>
            <w:r>
              <w:rPr>
                <w:rFonts w:ascii="Times New Roman" w:hAnsi="Times New Roman"/>
                <w:spacing w:val="1"/>
              </w:rPr>
              <w:t xml:space="preserve"> </w:t>
            </w:r>
            <w:r>
              <w:rPr>
                <w:rFonts w:ascii="Times New Roman" w:hAnsi="Times New Roman"/>
              </w:rPr>
              <w:t>предпринимательской</w:t>
            </w:r>
            <w:r>
              <w:rPr>
                <w:rFonts w:ascii="Times New Roman" w:hAnsi="Times New Roman"/>
                <w:spacing w:val="-10"/>
              </w:rPr>
              <w:t xml:space="preserve"> </w:t>
            </w:r>
            <w:r>
              <w:rPr>
                <w:rFonts w:ascii="Times New Roman" w:hAnsi="Times New Roman"/>
              </w:rPr>
              <w:t xml:space="preserve">деятельности </w:t>
            </w:r>
            <w:r>
              <w:rPr>
                <w:rFonts w:ascii="Times New Roman" w:hAnsi="Times New Roman"/>
                <w:spacing w:val="-3"/>
              </w:rPr>
              <w:t>и</w:t>
            </w:r>
            <w:r>
              <w:rPr>
                <w:rFonts w:ascii="Times New Roman" w:hAnsi="Times New Roman"/>
              </w:rPr>
              <w:t xml:space="preserve"> планирования</w:t>
            </w:r>
            <w:r>
              <w:rPr>
                <w:rFonts w:ascii="Times New Roman" w:hAnsi="Times New Roman"/>
                <w:spacing w:val="-7"/>
              </w:rPr>
              <w:t xml:space="preserve"> </w:t>
            </w:r>
            <w:r>
              <w:rPr>
                <w:rFonts w:ascii="Times New Roman" w:hAnsi="Times New Roman"/>
              </w:rPr>
              <w:t>личных</w:t>
            </w:r>
            <w:r>
              <w:rPr>
                <w:rFonts w:ascii="Times New Roman" w:hAnsi="Times New Roman"/>
                <w:spacing w:val="-6"/>
              </w:rPr>
              <w:t xml:space="preserve"> </w:t>
            </w:r>
            <w:r>
              <w:rPr>
                <w:rFonts w:ascii="Times New Roman" w:hAnsi="Times New Roman"/>
              </w:rPr>
              <w:t>финансов;</w:t>
            </w:r>
          </w:p>
          <w:p w:rsidR="00BE63F1" w:rsidRDefault="00BE63F1">
            <w:pPr>
              <w:widowControl w:val="0"/>
              <w:tabs>
                <w:tab w:val="left" w:pos="816"/>
                <w:tab w:val="left" w:pos="1648"/>
                <w:tab w:val="left" w:pos="2398"/>
                <w:tab w:val="left" w:pos="6804"/>
              </w:tabs>
              <w:autoSpaceDE w:val="0"/>
              <w:autoSpaceDN w:val="0"/>
              <w:ind w:left="164" w:right="95"/>
              <w:jc w:val="both"/>
              <w:rPr>
                <w:rFonts w:ascii="Times New Roman" w:hAnsi="Times New Roman"/>
              </w:rPr>
            </w:pPr>
            <w:r>
              <w:rPr>
                <w:rFonts w:ascii="Times New Roman" w:hAnsi="Times New Roman"/>
              </w:rPr>
              <w:t>- оценивать</w:t>
            </w:r>
            <w:r>
              <w:rPr>
                <w:rFonts w:ascii="Times New Roman" w:hAnsi="Times New Roman"/>
                <w:spacing w:val="1"/>
              </w:rPr>
              <w:t xml:space="preserve"> </w:t>
            </w:r>
            <w:r>
              <w:rPr>
                <w:rFonts w:ascii="Times New Roman" w:hAnsi="Times New Roman"/>
              </w:rPr>
              <w:t>финансовые</w:t>
            </w:r>
            <w:r>
              <w:rPr>
                <w:rFonts w:ascii="Times New Roman" w:hAnsi="Times New Roman"/>
                <w:spacing w:val="1"/>
              </w:rPr>
              <w:t xml:space="preserve"> </w:t>
            </w:r>
            <w:r>
              <w:rPr>
                <w:rFonts w:ascii="Times New Roman" w:hAnsi="Times New Roman"/>
              </w:rPr>
              <w:t>риски,</w:t>
            </w:r>
            <w:r>
              <w:rPr>
                <w:rFonts w:ascii="Times New Roman" w:hAnsi="Times New Roman"/>
                <w:spacing w:val="-47"/>
              </w:rPr>
              <w:t xml:space="preserve"> </w:t>
            </w:r>
            <w:r>
              <w:rPr>
                <w:rFonts w:ascii="Times New Roman" w:hAnsi="Times New Roman"/>
              </w:rPr>
              <w:t xml:space="preserve">связанные с </w:t>
            </w:r>
            <w:r>
              <w:rPr>
                <w:rFonts w:ascii="Times New Roman" w:hAnsi="Times New Roman"/>
                <w:spacing w:val="-1"/>
              </w:rPr>
              <w:t>осуществлением</w:t>
            </w:r>
            <w:r>
              <w:rPr>
                <w:rFonts w:ascii="Times New Roman" w:hAnsi="Times New Roman"/>
                <w:spacing w:val="-48"/>
              </w:rPr>
              <w:t xml:space="preserve"> </w:t>
            </w:r>
            <w:r>
              <w:rPr>
                <w:rFonts w:ascii="Times New Roman" w:hAnsi="Times New Roman"/>
              </w:rPr>
              <w:t>предпринимательской</w:t>
            </w:r>
            <w:r>
              <w:rPr>
                <w:rFonts w:ascii="Times New Roman" w:hAnsi="Times New Roman"/>
                <w:spacing w:val="1"/>
              </w:rPr>
              <w:t xml:space="preserve"> </w:t>
            </w:r>
            <w:r>
              <w:rPr>
                <w:rFonts w:ascii="Times New Roman" w:hAnsi="Times New Roman"/>
              </w:rPr>
              <w:t>деятельности</w:t>
            </w:r>
            <w:r>
              <w:rPr>
                <w:rFonts w:ascii="Times New Roman" w:hAnsi="Times New Roman"/>
                <w:spacing w:val="1"/>
              </w:rPr>
              <w:t xml:space="preserve"> </w:t>
            </w:r>
            <w:r>
              <w:rPr>
                <w:rFonts w:ascii="Times New Roman" w:hAnsi="Times New Roman"/>
              </w:rPr>
              <w:t>и</w:t>
            </w:r>
            <w:r>
              <w:rPr>
                <w:rFonts w:ascii="Times New Roman" w:hAnsi="Times New Roman"/>
                <w:spacing w:val="1"/>
              </w:rPr>
              <w:t xml:space="preserve"> </w:t>
            </w:r>
            <w:r>
              <w:rPr>
                <w:rFonts w:ascii="Times New Roman" w:hAnsi="Times New Roman"/>
              </w:rPr>
              <w:t>планирования</w:t>
            </w:r>
            <w:r>
              <w:rPr>
                <w:rFonts w:ascii="Times New Roman" w:hAnsi="Times New Roman"/>
                <w:spacing w:val="-2"/>
              </w:rPr>
              <w:t xml:space="preserve"> </w:t>
            </w:r>
            <w:r>
              <w:rPr>
                <w:rFonts w:ascii="Times New Roman" w:hAnsi="Times New Roman"/>
              </w:rPr>
              <w:t>личных</w:t>
            </w:r>
            <w:r>
              <w:rPr>
                <w:rFonts w:ascii="Times New Roman" w:hAnsi="Times New Roman"/>
                <w:spacing w:val="-1"/>
              </w:rPr>
              <w:t xml:space="preserve"> </w:t>
            </w:r>
            <w:r>
              <w:rPr>
                <w:rFonts w:ascii="Times New Roman" w:hAnsi="Times New Roman"/>
              </w:rPr>
              <w:t>финансов;</w:t>
            </w:r>
          </w:p>
          <w:p w:rsidR="00BE63F1" w:rsidRDefault="00BE63F1">
            <w:pPr>
              <w:widowControl w:val="0"/>
              <w:tabs>
                <w:tab w:val="left" w:pos="816"/>
                <w:tab w:val="left" w:pos="6804"/>
              </w:tabs>
              <w:autoSpaceDE w:val="0"/>
              <w:autoSpaceDN w:val="0"/>
              <w:ind w:left="164"/>
              <w:jc w:val="both"/>
              <w:rPr>
                <w:rFonts w:ascii="Times New Roman" w:hAnsi="Times New Roman"/>
              </w:rPr>
            </w:pPr>
            <w:r>
              <w:rPr>
                <w:rFonts w:ascii="Times New Roman" w:hAnsi="Times New Roman"/>
              </w:rPr>
              <w:t>- работать</w:t>
            </w:r>
            <w:r>
              <w:rPr>
                <w:rFonts w:ascii="Times New Roman" w:hAnsi="Times New Roman"/>
                <w:spacing w:val="-5"/>
              </w:rPr>
              <w:t xml:space="preserve"> </w:t>
            </w:r>
            <w:r>
              <w:rPr>
                <w:rFonts w:ascii="Times New Roman" w:hAnsi="Times New Roman"/>
              </w:rPr>
              <w:t>в</w:t>
            </w:r>
            <w:r>
              <w:rPr>
                <w:rFonts w:ascii="Times New Roman" w:hAnsi="Times New Roman"/>
                <w:spacing w:val="-5"/>
              </w:rPr>
              <w:t xml:space="preserve"> </w:t>
            </w:r>
            <w:r>
              <w:rPr>
                <w:rFonts w:ascii="Times New Roman" w:hAnsi="Times New Roman"/>
              </w:rPr>
              <w:t>коллективе</w:t>
            </w:r>
            <w:r>
              <w:rPr>
                <w:rFonts w:ascii="Times New Roman" w:hAnsi="Times New Roman"/>
                <w:spacing w:val="-5"/>
              </w:rPr>
              <w:t xml:space="preserve"> </w:t>
            </w:r>
            <w:r>
              <w:rPr>
                <w:rFonts w:ascii="Times New Roman" w:hAnsi="Times New Roman"/>
              </w:rPr>
              <w:t>и</w:t>
            </w:r>
            <w:r>
              <w:rPr>
                <w:rFonts w:ascii="Times New Roman" w:hAnsi="Times New Roman"/>
                <w:spacing w:val="-5"/>
              </w:rPr>
              <w:t xml:space="preserve"> </w:t>
            </w:r>
            <w:r>
              <w:rPr>
                <w:rFonts w:ascii="Times New Roman" w:hAnsi="Times New Roman"/>
              </w:rPr>
              <w:t>команде;</w:t>
            </w:r>
          </w:p>
          <w:p w:rsidR="00BE63F1" w:rsidRDefault="00BE63F1">
            <w:pPr>
              <w:widowControl w:val="0"/>
              <w:tabs>
                <w:tab w:val="left" w:pos="589"/>
                <w:tab w:val="left" w:pos="3713"/>
                <w:tab w:val="left" w:pos="6804"/>
              </w:tabs>
              <w:autoSpaceDE w:val="0"/>
              <w:autoSpaceDN w:val="0"/>
              <w:ind w:left="164" w:right="94"/>
              <w:jc w:val="both"/>
              <w:rPr>
                <w:rFonts w:ascii="Times New Roman" w:hAnsi="Times New Roman"/>
              </w:rPr>
            </w:pPr>
            <w:r>
              <w:rPr>
                <w:rFonts w:ascii="Times New Roman" w:hAnsi="Times New Roman"/>
              </w:rPr>
              <w:t>- взаимодействовать</w:t>
            </w:r>
            <w:r>
              <w:rPr>
                <w:rFonts w:ascii="Times New Roman" w:hAnsi="Times New Roman"/>
                <w:spacing w:val="1"/>
              </w:rPr>
              <w:t xml:space="preserve"> </w:t>
            </w:r>
            <w:r>
              <w:rPr>
                <w:rFonts w:ascii="Times New Roman" w:hAnsi="Times New Roman"/>
              </w:rPr>
              <w:t>с</w:t>
            </w:r>
            <w:r>
              <w:rPr>
                <w:rFonts w:ascii="Times New Roman" w:hAnsi="Times New Roman"/>
                <w:spacing w:val="1"/>
              </w:rPr>
              <w:t xml:space="preserve"> </w:t>
            </w:r>
            <w:r>
              <w:rPr>
                <w:rFonts w:ascii="Times New Roman" w:hAnsi="Times New Roman"/>
              </w:rPr>
              <w:t>коллегами,</w:t>
            </w:r>
            <w:r>
              <w:rPr>
                <w:rFonts w:ascii="Times New Roman" w:hAnsi="Times New Roman"/>
                <w:spacing w:val="1"/>
              </w:rPr>
              <w:t xml:space="preserve"> </w:t>
            </w:r>
            <w:r>
              <w:rPr>
                <w:rFonts w:ascii="Times New Roman" w:hAnsi="Times New Roman"/>
              </w:rPr>
              <w:t>руководством,</w:t>
            </w:r>
            <w:r>
              <w:rPr>
                <w:rFonts w:ascii="Times New Roman" w:hAnsi="Times New Roman"/>
                <w:spacing w:val="1"/>
              </w:rPr>
              <w:t xml:space="preserve"> </w:t>
            </w:r>
            <w:r>
              <w:rPr>
                <w:rFonts w:ascii="Times New Roman" w:hAnsi="Times New Roman"/>
              </w:rPr>
              <w:t>клиентами,</w:t>
            </w:r>
            <w:r>
              <w:rPr>
                <w:rFonts w:ascii="Times New Roman" w:hAnsi="Times New Roman"/>
                <w:spacing w:val="1"/>
              </w:rPr>
              <w:t xml:space="preserve"> </w:t>
            </w:r>
            <w:r>
              <w:rPr>
                <w:rFonts w:ascii="Times New Roman" w:hAnsi="Times New Roman"/>
              </w:rPr>
              <w:t>в</w:t>
            </w:r>
            <w:r>
              <w:rPr>
                <w:rFonts w:ascii="Times New Roman" w:hAnsi="Times New Roman"/>
                <w:spacing w:val="1"/>
              </w:rPr>
              <w:t xml:space="preserve"> </w:t>
            </w:r>
            <w:r>
              <w:rPr>
                <w:rFonts w:ascii="Times New Roman" w:hAnsi="Times New Roman"/>
              </w:rPr>
              <w:t>ходе</w:t>
            </w:r>
            <w:r>
              <w:rPr>
                <w:rFonts w:ascii="Times New Roman" w:hAnsi="Times New Roman"/>
                <w:spacing w:val="1"/>
              </w:rPr>
              <w:t xml:space="preserve"> </w:t>
            </w:r>
            <w:r>
              <w:rPr>
                <w:rFonts w:ascii="Times New Roman" w:hAnsi="Times New Roman"/>
              </w:rPr>
              <w:t xml:space="preserve">профессиональной </w:t>
            </w:r>
            <w:r>
              <w:rPr>
                <w:rFonts w:ascii="Times New Roman" w:hAnsi="Times New Roman"/>
                <w:spacing w:val="-5"/>
              </w:rPr>
              <w:t xml:space="preserve">и </w:t>
            </w:r>
            <w:r>
              <w:rPr>
                <w:rFonts w:ascii="Times New Roman" w:hAnsi="Times New Roman"/>
              </w:rPr>
              <w:t xml:space="preserve">предпринимательской </w:t>
            </w:r>
            <w:r>
              <w:rPr>
                <w:rFonts w:ascii="Times New Roman" w:hAnsi="Times New Roman"/>
                <w:spacing w:val="-1"/>
              </w:rPr>
              <w:t>деятельности</w:t>
            </w:r>
            <w:r>
              <w:rPr>
                <w:rFonts w:ascii="Times New Roman" w:hAnsi="Times New Roman"/>
                <w:spacing w:val="-48"/>
              </w:rPr>
              <w:t xml:space="preserve"> </w:t>
            </w:r>
            <w:r>
              <w:rPr>
                <w:rFonts w:ascii="Times New Roman" w:hAnsi="Times New Roman"/>
              </w:rPr>
              <w:t>грамотно</w:t>
            </w:r>
            <w:r>
              <w:rPr>
                <w:rFonts w:ascii="Times New Roman" w:hAnsi="Times New Roman"/>
                <w:spacing w:val="1"/>
              </w:rPr>
              <w:t xml:space="preserve"> </w:t>
            </w:r>
            <w:r>
              <w:rPr>
                <w:rFonts w:ascii="Times New Roman" w:hAnsi="Times New Roman"/>
              </w:rPr>
              <w:t>излагать</w:t>
            </w:r>
            <w:r>
              <w:rPr>
                <w:rFonts w:ascii="Times New Roman" w:hAnsi="Times New Roman"/>
                <w:spacing w:val="1"/>
              </w:rPr>
              <w:t xml:space="preserve"> </w:t>
            </w:r>
            <w:r>
              <w:rPr>
                <w:rFonts w:ascii="Times New Roman" w:hAnsi="Times New Roman"/>
              </w:rPr>
              <w:t>свои</w:t>
            </w:r>
            <w:r>
              <w:rPr>
                <w:rFonts w:ascii="Times New Roman" w:hAnsi="Times New Roman"/>
                <w:spacing w:val="1"/>
              </w:rPr>
              <w:t xml:space="preserve"> </w:t>
            </w:r>
            <w:r>
              <w:rPr>
                <w:rFonts w:ascii="Times New Roman" w:hAnsi="Times New Roman"/>
              </w:rPr>
              <w:t>мысли,</w:t>
            </w:r>
            <w:r>
              <w:rPr>
                <w:rFonts w:ascii="Times New Roman" w:hAnsi="Times New Roman"/>
                <w:spacing w:val="1"/>
              </w:rPr>
              <w:t xml:space="preserve"> </w:t>
            </w:r>
            <w:r>
              <w:rPr>
                <w:rFonts w:ascii="Times New Roman" w:hAnsi="Times New Roman"/>
              </w:rPr>
              <w:t>формулировать</w:t>
            </w:r>
            <w:r>
              <w:rPr>
                <w:rFonts w:ascii="Times New Roman" w:hAnsi="Times New Roman"/>
                <w:spacing w:val="1"/>
              </w:rPr>
              <w:t xml:space="preserve"> </w:t>
            </w:r>
            <w:r>
              <w:rPr>
                <w:rFonts w:ascii="Times New Roman" w:hAnsi="Times New Roman"/>
              </w:rPr>
              <w:t>собственное</w:t>
            </w:r>
            <w:r>
              <w:rPr>
                <w:rFonts w:ascii="Times New Roman" w:hAnsi="Times New Roman"/>
                <w:spacing w:val="1"/>
              </w:rPr>
              <w:t xml:space="preserve"> </w:t>
            </w:r>
            <w:r>
              <w:rPr>
                <w:rFonts w:ascii="Times New Roman" w:hAnsi="Times New Roman"/>
              </w:rPr>
              <w:t>мнение,</w:t>
            </w:r>
            <w:r>
              <w:rPr>
                <w:rFonts w:ascii="Times New Roman" w:hAnsi="Times New Roman"/>
                <w:spacing w:val="1"/>
              </w:rPr>
              <w:t xml:space="preserve"> </w:t>
            </w:r>
            <w:r>
              <w:rPr>
                <w:rFonts w:ascii="Times New Roman" w:hAnsi="Times New Roman"/>
              </w:rPr>
              <w:t>обосновывать свою позицию в учебных и</w:t>
            </w:r>
            <w:r>
              <w:rPr>
                <w:rFonts w:ascii="Times New Roman" w:hAnsi="Times New Roman"/>
                <w:spacing w:val="1"/>
              </w:rPr>
              <w:t xml:space="preserve"> </w:t>
            </w:r>
            <w:r>
              <w:rPr>
                <w:rFonts w:ascii="Times New Roman" w:hAnsi="Times New Roman"/>
              </w:rPr>
              <w:t>практических</w:t>
            </w:r>
            <w:r>
              <w:rPr>
                <w:rFonts w:ascii="Times New Roman" w:hAnsi="Times New Roman"/>
                <w:spacing w:val="-2"/>
              </w:rPr>
              <w:t xml:space="preserve"> </w:t>
            </w:r>
            <w:r>
              <w:rPr>
                <w:rFonts w:ascii="Times New Roman" w:hAnsi="Times New Roman"/>
              </w:rPr>
              <w:t>ситуациях;</w:t>
            </w:r>
          </w:p>
          <w:p w:rsidR="00BE63F1" w:rsidRDefault="00BE63F1">
            <w:pPr>
              <w:widowControl w:val="0"/>
              <w:tabs>
                <w:tab w:val="left" w:pos="816"/>
                <w:tab w:val="left" w:pos="1553"/>
                <w:tab w:val="left" w:pos="2208"/>
                <w:tab w:val="left" w:pos="6804"/>
              </w:tabs>
              <w:autoSpaceDE w:val="0"/>
              <w:autoSpaceDN w:val="0"/>
              <w:ind w:left="164" w:right="94"/>
              <w:jc w:val="both"/>
              <w:rPr>
                <w:rFonts w:ascii="Times New Roman" w:hAnsi="Times New Roman"/>
              </w:rPr>
            </w:pPr>
            <w:r>
              <w:rPr>
                <w:rFonts w:ascii="Times New Roman" w:hAnsi="Times New Roman"/>
              </w:rPr>
              <w:t>- проявлять</w:t>
            </w:r>
            <w:r>
              <w:rPr>
                <w:rFonts w:ascii="Times New Roman" w:hAnsi="Times New Roman"/>
                <w:spacing w:val="1"/>
              </w:rPr>
              <w:t xml:space="preserve"> </w:t>
            </w:r>
            <w:r>
              <w:rPr>
                <w:rFonts w:ascii="Times New Roman" w:hAnsi="Times New Roman"/>
              </w:rPr>
              <w:t>толерантность</w:t>
            </w:r>
            <w:r>
              <w:rPr>
                <w:rFonts w:ascii="Times New Roman" w:hAnsi="Times New Roman"/>
                <w:spacing w:val="1"/>
              </w:rPr>
              <w:t xml:space="preserve"> </w:t>
            </w:r>
            <w:r>
              <w:rPr>
                <w:rFonts w:ascii="Times New Roman" w:hAnsi="Times New Roman"/>
              </w:rPr>
              <w:t xml:space="preserve">в коллективе; </w:t>
            </w:r>
          </w:p>
          <w:p w:rsidR="00BE63F1" w:rsidRDefault="00BE63F1">
            <w:pPr>
              <w:widowControl w:val="0"/>
              <w:tabs>
                <w:tab w:val="left" w:pos="816"/>
                <w:tab w:val="left" w:pos="1553"/>
                <w:tab w:val="left" w:pos="2208"/>
                <w:tab w:val="left" w:pos="6804"/>
              </w:tabs>
              <w:autoSpaceDE w:val="0"/>
              <w:autoSpaceDN w:val="0"/>
              <w:ind w:left="164" w:right="94"/>
              <w:jc w:val="both"/>
              <w:rPr>
                <w:rFonts w:ascii="Times New Roman" w:hAnsi="Times New Roman"/>
              </w:rPr>
            </w:pPr>
            <w:r>
              <w:rPr>
                <w:rFonts w:ascii="Times New Roman" w:hAnsi="Times New Roman"/>
              </w:rPr>
              <w:t>- оформлять</w:t>
            </w:r>
            <w:r>
              <w:rPr>
                <w:rFonts w:ascii="Times New Roman" w:hAnsi="Times New Roman"/>
                <w:spacing w:val="51"/>
              </w:rPr>
              <w:t xml:space="preserve"> </w:t>
            </w:r>
            <w:r>
              <w:rPr>
                <w:rFonts w:ascii="Times New Roman" w:hAnsi="Times New Roman"/>
              </w:rPr>
              <w:t>документы,</w:t>
            </w:r>
            <w:r>
              <w:rPr>
                <w:rFonts w:ascii="Times New Roman" w:hAnsi="Times New Roman"/>
                <w:spacing w:val="-47"/>
              </w:rPr>
              <w:t xml:space="preserve"> </w:t>
            </w:r>
            <w:r>
              <w:rPr>
                <w:rFonts w:ascii="Times New Roman" w:hAnsi="Times New Roman"/>
              </w:rPr>
              <w:t xml:space="preserve">связанные с </w:t>
            </w:r>
            <w:r>
              <w:rPr>
                <w:rFonts w:ascii="Times New Roman" w:hAnsi="Times New Roman"/>
                <w:spacing w:val="-1"/>
              </w:rPr>
              <w:t>профессиональной</w:t>
            </w:r>
            <w:r>
              <w:rPr>
                <w:rFonts w:ascii="Times New Roman" w:hAnsi="Times New Roman"/>
                <w:spacing w:val="-48"/>
              </w:rPr>
              <w:t xml:space="preserve"> </w:t>
            </w:r>
            <w:r>
              <w:rPr>
                <w:rFonts w:ascii="Times New Roman" w:hAnsi="Times New Roman"/>
              </w:rPr>
              <w:t>деятельностью и деловой коммуникацией,</w:t>
            </w:r>
            <w:r>
              <w:rPr>
                <w:rFonts w:ascii="Times New Roman" w:hAnsi="Times New Roman"/>
                <w:spacing w:val="1"/>
              </w:rPr>
              <w:t xml:space="preserve"> </w:t>
            </w:r>
            <w:r>
              <w:rPr>
                <w:rFonts w:ascii="Times New Roman" w:hAnsi="Times New Roman"/>
              </w:rPr>
              <w:t>на</w:t>
            </w:r>
            <w:r>
              <w:rPr>
                <w:rFonts w:ascii="Times New Roman" w:hAnsi="Times New Roman"/>
                <w:spacing w:val="-2"/>
              </w:rPr>
              <w:t xml:space="preserve"> </w:t>
            </w:r>
            <w:r>
              <w:rPr>
                <w:rFonts w:ascii="Times New Roman" w:hAnsi="Times New Roman"/>
              </w:rPr>
              <w:t>государственном</w:t>
            </w:r>
            <w:r>
              <w:rPr>
                <w:rFonts w:ascii="Times New Roman" w:hAnsi="Times New Roman"/>
                <w:spacing w:val="-2"/>
              </w:rPr>
              <w:t xml:space="preserve"> </w:t>
            </w:r>
            <w:r>
              <w:rPr>
                <w:rFonts w:ascii="Times New Roman" w:hAnsi="Times New Roman"/>
              </w:rPr>
              <w:t>языке</w:t>
            </w:r>
            <w:r>
              <w:rPr>
                <w:rFonts w:ascii="Times New Roman" w:hAnsi="Times New Roman"/>
                <w:spacing w:val="-2"/>
              </w:rPr>
              <w:t xml:space="preserve"> </w:t>
            </w:r>
            <w:r>
              <w:rPr>
                <w:rFonts w:ascii="Times New Roman" w:hAnsi="Times New Roman"/>
              </w:rPr>
              <w:t>РФ;</w:t>
            </w:r>
          </w:p>
          <w:p w:rsidR="00BE63F1" w:rsidRDefault="00BE63F1">
            <w:pPr>
              <w:widowControl w:val="0"/>
              <w:tabs>
                <w:tab w:val="left" w:pos="816"/>
                <w:tab w:val="left" w:pos="6804"/>
              </w:tabs>
              <w:autoSpaceDE w:val="0"/>
              <w:autoSpaceDN w:val="0"/>
              <w:ind w:left="164" w:right="96"/>
              <w:jc w:val="both"/>
              <w:rPr>
                <w:rFonts w:ascii="Times New Roman" w:hAnsi="Times New Roman"/>
              </w:rPr>
            </w:pPr>
            <w:r>
              <w:rPr>
                <w:rFonts w:ascii="Times New Roman" w:hAnsi="Times New Roman"/>
              </w:rPr>
              <w:t>- соблюдать нормы экологической</w:t>
            </w:r>
            <w:r>
              <w:rPr>
                <w:rFonts w:ascii="Times New Roman" w:hAnsi="Times New Roman"/>
                <w:spacing w:val="1"/>
              </w:rPr>
              <w:t xml:space="preserve"> </w:t>
            </w:r>
            <w:r>
              <w:rPr>
                <w:rFonts w:ascii="Times New Roman" w:hAnsi="Times New Roman"/>
              </w:rPr>
              <w:t>безопасности;</w:t>
            </w:r>
          </w:p>
          <w:p w:rsidR="00BE63F1" w:rsidRDefault="00BE63F1">
            <w:pPr>
              <w:widowControl w:val="0"/>
              <w:autoSpaceDE w:val="0"/>
              <w:autoSpaceDN w:val="0"/>
              <w:ind w:left="164"/>
              <w:jc w:val="both"/>
              <w:rPr>
                <w:rFonts w:ascii="Times New Roman" w:hAnsi="Times New Roman"/>
                <w:b/>
                <w:i/>
              </w:rPr>
            </w:pPr>
            <w:r>
              <w:rPr>
                <w:rFonts w:ascii="Times New Roman" w:hAnsi="Times New Roman"/>
              </w:rPr>
              <w:t xml:space="preserve">- определять </w:t>
            </w:r>
            <w:r>
              <w:rPr>
                <w:rFonts w:ascii="Times New Roman" w:hAnsi="Times New Roman"/>
                <w:spacing w:val="-1"/>
              </w:rPr>
              <w:t>направления</w:t>
            </w:r>
            <w:r>
              <w:rPr>
                <w:rFonts w:ascii="Times New Roman" w:hAnsi="Times New Roman"/>
                <w:spacing w:val="-48"/>
              </w:rPr>
              <w:t xml:space="preserve"> </w:t>
            </w:r>
            <w:r>
              <w:rPr>
                <w:rFonts w:ascii="Times New Roman" w:hAnsi="Times New Roman"/>
              </w:rPr>
              <w:t xml:space="preserve">ресурсосбережения в </w:t>
            </w:r>
            <w:r>
              <w:rPr>
                <w:rFonts w:ascii="Times New Roman" w:hAnsi="Times New Roman"/>
                <w:spacing w:val="-1"/>
              </w:rPr>
              <w:t>рамках</w:t>
            </w:r>
            <w:r>
              <w:rPr>
                <w:rFonts w:ascii="Times New Roman" w:hAnsi="Times New Roman"/>
                <w:spacing w:val="-48"/>
              </w:rPr>
              <w:t xml:space="preserve"> </w:t>
            </w:r>
            <w:r>
              <w:rPr>
                <w:rFonts w:ascii="Times New Roman" w:hAnsi="Times New Roman"/>
              </w:rPr>
              <w:t>профессиональной</w:t>
            </w:r>
            <w:r>
              <w:rPr>
                <w:rFonts w:ascii="Times New Roman" w:hAnsi="Times New Roman"/>
                <w:spacing w:val="1"/>
              </w:rPr>
              <w:t xml:space="preserve"> </w:t>
            </w:r>
            <w:r>
              <w:rPr>
                <w:rFonts w:ascii="Times New Roman" w:hAnsi="Times New Roman"/>
              </w:rPr>
              <w:t>деятельности</w:t>
            </w:r>
            <w:r>
              <w:rPr>
                <w:rFonts w:ascii="Times New Roman" w:hAnsi="Times New Roman"/>
                <w:spacing w:val="1"/>
              </w:rPr>
              <w:t xml:space="preserve"> </w:t>
            </w:r>
            <w:r>
              <w:rPr>
                <w:rFonts w:ascii="Times New Roman" w:hAnsi="Times New Roman"/>
              </w:rPr>
              <w:t>по</w:t>
            </w:r>
            <w:r>
              <w:rPr>
                <w:rFonts w:ascii="Times New Roman" w:hAnsi="Times New Roman"/>
                <w:spacing w:val="1"/>
              </w:rPr>
              <w:t xml:space="preserve"> </w:t>
            </w:r>
            <w:r>
              <w:rPr>
                <w:rFonts w:ascii="Times New Roman" w:hAnsi="Times New Roman"/>
              </w:rPr>
              <w:t>профессии (специальности), осуществлять</w:t>
            </w:r>
            <w:r>
              <w:rPr>
                <w:rFonts w:ascii="Times New Roman" w:hAnsi="Times New Roman"/>
                <w:spacing w:val="1"/>
              </w:rPr>
              <w:t xml:space="preserve"> </w:t>
            </w:r>
            <w:r>
              <w:rPr>
                <w:rFonts w:ascii="Times New Roman" w:hAnsi="Times New Roman"/>
              </w:rPr>
              <w:t>работу</w:t>
            </w:r>
            <w:r>
              <w:rPr>
                <w:rFonts w:ascii="Times New Roman" w:hAnsi="Times New Roman"/>
                <w:spacing w:val="1"/>
              </w:rPr>
              <w:t xml:space="preserve"> </w:t>
            </w:r>
            <w:r>
              <w:rPr>
                <w:rFonts w:ascii="Times New Roman" w:hAnsi="Times New Roman"/>
              </w:rPr>
              <w:t>с</w:t>
            </w:r>
            <w:r>
              <w:rPr>
                <w:rFonts w:ascii="Times New Roman" w:hAnsi="Times New Roman"/>
                <w:spacing w:val="1"/>
              </w:rPr>
              <w:t xml:space="preserve"> </w:t>
            </w:r>
            <w:r>
              <w:rPr>
                <w:rFonts w:ascii="Times New Roman" w:hAnsi="Times New Roman"/>
              </w:rPr>
              <w:t>соблюдением</w:t>
            </w:r>
            <w:r>
              <w:rPr>
                <w:rFonts w:ascii="Times New Roman" w:hAnsi="Times New Roman"/>
                <w:spacing w:val="1"/>
              </w:rPr>
              <w:t xml:space="preserve"> </w:t>
            </w:r>
            <w:r>
              <w:rPr>
                <w:rFonts w:ascii="Times New Roman" w:hAnsi="Times New Roman"/>
              </w:rPr>
              <w:t>принципов</w:t>
            </w:r>
            <w:r>
              <w:rPr>
                <w:rFonts w:ascii="Times New Roman" w:hAnsi="Times New Roman"/>
                <w:spacing w:val="1"/>
              </w:rPr>
              <w:t xml:space="preserve"> </w:t>
            </w:r>
            <w:r>
              <w:rPr>
                <w:rFonts w:ascii="Times New Roman" w:hAnsi="Times New Roman"/>
              </w:rPr>
              <w:t>бережливого</w:t>
            </w:r>
            <w:r>
              <w:rPr>
                <w:rFonts w:ascii="Times New Roman" w:hAnsi="Times New Roman"/>
                <w:spacing w:val="-2"/>
              </w:rPr>
              <w:t xml:space="preserve"> </w:t>
            </w:r>
            <w:r>
              <w:rPr>
                <w:rFonts w:ascii="Times New Roman" w:hAnsi="Times New Roman"/>
              </w:rPr>
              <w:t>производства.</w:t>
            </w:r>
          </w:p>
        </w:tc>
        <w:tc>
          <w:tcPr>
            <w:tcW w:w="3483" w:type="dxa"/>
          </w:tcPr>
          <w:p w:rsidR="00BE63F1" w:rsidRDefault="00BE63F1" w:rsidP="008573EA">
            <w:pPr>
              <w:widowControl w:val="0"/>
              <w:numPr>
                <w:ilvl w:val="0"/>
                <w:numId w:val="26"/>
              </w:numPr>
              <w:tabs>
                <w:tab w:val="left" w:pos="224"/>
                <w:tab w:val="left" w:pos="6804"/>
              </w:tabs>
              <w:autoSpaceDE w:val="0"/>
              <w:autoSpaceDN w:val="0"/>
              <w:ind w:right="68" w:firstLine="0"/>
              <w:jc w:val="both"/>
              <w:rPr>
                <w:rFonts w:ascii="Times New Roman" w:hAnsi="Times New Roman"/>
              </w:rPr>
            </w:pPr>
            <w:r>
              <w:rPr>
                <w:rFonts w:ascii="Times New Roman" w:hAnsi="Times New Roman"/>
              </w:rPr>
              <w:t>определяет задачу в</w:t>
            </w:r>
            <w:r>
              <w:rPr>
                <w:rFonts w:ascii="Times New Roman" w:hAnsi="Times New Roman"/>
                <w:spacing w:val="1"/>
              </w:rPr>
              <w:t xml:space="preserve"> </w:t>
            </w:r>
            <w:r>
              <w:rPr>
                <w:rFonts w:ascii="Times New Roman" w:hAnsi="Times New Roman"/>
              </w:rPr>
              <w:t>профессиональном</w:t>
            </w:r>
            <w:r>
              <w:rPr>
                <w:rFonts w:ascii="Times New Roman" w:hAnsi="Times New Roman"/>
                <w:spacing w:val="-13"/>
              </w:rPr>
              <w:t xml:space="preserve"> </w:t>
            </w:r>
            <w:r>
              <w:rPr>
                <w:rFonts w:ascii="Times New Roman" w:hAnsi="Times New Roman"/>
              </w:rPr>
              <w:t>и/или</w:t>
            </w:r>
            <w:r>
              <w:rPr>
                <w:rFonts w:ascii="Times New Roman" w:hAnsi="Times New Roman"/>
                <w:spacing w:val="-12"/>
              </w:rPr>
              <w:t xml:space="preserve"> </w:t>
            </w:r>
            <w:r>
              <w:rPr>
                <w:rFonts w:ascii="Times New Roman" w:hAnsi="Times New Roman"/>
              </w:rPr>
              <w:t>социальном</w:t>
            </w:r>
            <w:r>
              <w:rPr>
                <w:rFonts w:ascii="Times New Roman" w:hAnsi="Times New Roman"/>
                <w:spacing w:val="-47"/>
              </w:rPr>
              <w:t xml:space="preserve"> </w:t>
            </w:r>
            <w:r>
              <w:rPr>
                <w:rFonts w:ascii="Times New Roman" w:hAnsi="Times New Roman"/>
              </w:rPr>
              <w:t>контексте;</w:t>
            </w:r>
          </w:p>
          <w:p w:rsidR="00BE63F1" w:rsidRDefault="00BE63F1" w:rsidP="008573EA">
            <w:pPr>
              <w:widowControl w:val="0"/>
              <w:numPr>
                <w:ilvl w:val="0"/>
                <w:numId w:val="26"/>
              </w:numPr>
              <w:tabs>
                <w:tab w:val="left" w:pos="224"/>
                <w:tab w:val="left" w:pos="6804"/>
              </w:tabs>
              <w:autoSpaceDE w:val="0"/>
              <w:autoSpaceDN w:val="0"/>
              <w:ind w:right="131" w:firstLine="0"/>
              <w:jc w:val="both"/>
              <w:rPr>
                <w:rFonts w:ascii="Times New Roman" w:hAnsi="Times New Roman"/>
              </w:rPr>
            </w:pPr>
            <w:r>
              <w:rPr>
                <w:rFonts w:ascii="Times New Roman" w:hAnsi="Times New Roman"/>
              </w:rPr>
              <w:t>осуществляет поиск и отбор</w:t>
            </w:r>
            <w:r>
              <w:rPr>
                <w:rFonts w:ascii="Times New Roman" w:hAnsi="Times New Roman"/>
                <w:spacing w:val="-48"/>
              </w:rPr>
              <w:t xml:space="preserve"> </w:t>
            </w:r>
            <w:r>
              <w:rPr>
                <w:rFonts w:ascii="Times New Roman" w:hAnsi="Times New Roman"/>
              </w:rPr>
              <w:t>информации, необходимой</w:t>
            </w:r>
            <w:r>
              <w:rPr>
                <w:rFonts w:ascii="Times New Roman" w:hAnsi="Times New Roman"/>
                <w:spacing w:val="1"/>
              </w:rPr>
              <w:t xml:space="preserve"> </w:t>
            </w:r>
            <w:r>
              <w:rPr>
                <w:rFonts w:ascii="Times New Roman" w:hAnsi="Times New Roman"/>
              </w:rPr>
              <w:t>для</w:t>
            </w:r>
            <w:r>
              <w:rPr>
                <w:rFonts w:ascii="Times New Roman" w:hAnsi="Times New Roman"/>
                <w:spacing w:val="-2"/>
              </w:rPr>
              <w:t xml:space="preserve"> </w:t>
            </w:r>
            <w:r>
              <w:rPr>
                <w:rFonts w:ascii="Times New Roman" w:hAnsi="Times New Roman"/>
              </w:rPr>
              <w:t>решения задачи;</w:t>
            </w:r>
          </w:p>
          <w:p w:rsidR="00BE63F1" w:rsidRDefault="00BE63F1" w:rsidP="008573EA">
            <w:pPr>
              <w:widowControl w:val="0"/>
              <w:numPr>
                <w:ilvl w:val="0"/>
                <w:numId w:val="26"/>
              </w:numPr>
              <w:tabs>
                <w:tab w:val="left" w:pos="224"/>
                <w:tab w:val="left" w:pos="6804"/>
              </w:tabs>
              <w:autoSpaceDE w:val="0"/>
              <w:autoSpaceDN w:val="0"/>
              <w:ind w:right="131" w:firstLine="0"/>
              <w:jc w:val="both"/>
              <w:rPr>
                <w:rFonts w:ascii="Times New Roman" w:hAnsi="Times New Roman"/>
              </w:rPr>
            </w:pPr>
            <w:r>
              <w:rPr>
                <w:rFonts w:ascii="Times New Roman" w:hAnsi="Times New Roman"/>
              </w:rPr>
              <w:t>осуществляет планирование</w:t>
            </w:r>
            <w:r>
              <w:rPr>
                <w:rFonts w:ascii="Times New Roman" w:hAnsi="Times New Roman"/>
                <w:spacing w:val="1"/>
              </w:rPr>
              <w:t xml:space="preserve"> </w:t>
            </w:r>
            <w:r>
              <w:rPr>
                <w:rFonts w:ascii="Times New Roman" w:hAnsi="Times New Roman"/>
              </w:rPr>
              <w:t>действий для решения задачи;</w:t>
            </w:r>
            <w:r>
              <w:rPr>
                <w:rFonts w:ascii="Times New Roman" w:hAnsi="Times New Roman"/>
                <w:spacing w:val="1"/>
              </w:rPr>
              <w:t xml:space="preserve"> </w:t>
            </w:r>
            <w:r>
              <w:rPr>
                <w:rFonts w:ascii="Times New Roman" w:hAnsi="Times New Roman"/>
              </w:rPr>
              <w:t>определяет</w:t>
            </w:r>
            <w:r>
              <w:rPr>
                <w:rFonts w:ascii="Times New Roman" w:hAnsi="Times New Roman"/>
                <w:spacing w:val="-6"/>
              </w:rPr>
              <w:t xml:space="preserve"> </w:t>
            </w:r>
            <w:r>
              <w:rPr>
                <w:rFonts w:ascii="Times New Roman" w:hAnsi="Times New Roman"/>
              </w:rPr>
              <w:t>ресурсы</w:t>
            </w:r>
            <w:r>
              <w:rPr>
                <w:rFonts w:ascii="Times New Roman" w:hAnsi="Times New Roman"/>
                <w:spacing w:val="-5"/>
              </w:rPr>
              <w:t xml:space="preserve"> </w:t>
            </w:r>
            <w:r>
              <w:rPr>
                <w:rFonts w:ascii="Times New Roman" w:hAnsi="Times New Roman"/>
              </w:rPr>
              <w:t>для</w:t>
            </w:r>
            <w:r>
              <w:rPr>
                <w:rFonts w:ascii="Times New Roman" w:hAnsi="Times New Roman"/>
                <w:spacing w:val="-6"/>
              </w:rPr>
              <w:t xml:space="preserve"> </w:t>
            </w:r>
            <w:r>
              <w:rPr>
                <w:rFonts w:ascii="Times New Roman" w:hAnsi="Times New Roman"/>
              </w:rPr>
              <w:t>решения</w:t>
            </w:r>
            <w:r>
              <w:rPr>
                <w:rFonts w:ascii="Times New Roman" w:hAnsi="Times New Roman"/>
                <w:spacing w:val="-47"/>
              </w:rPr>
              <w:t xml:space="preserve"> </w:t>
            </w:r>
            <w:r>
              <w:rPr>
                <w:rFonts w:ascii="Times New Roman" w:hAnsi="Times New Roman"/>
              </w:rPr>
              <w:t>задачи;</w:t>
            </w:r>
          </w:p>
          <w:p w:rsidR="00BE63F1" w:rsidRDefault="00BE63F1" w:rsidP="008573EA">
            <w:pPr>
              <w:widowControl w:val="0"/>
              <w:numPr>
                <w:ilvl w:val="0"/>
                <w:numId w:val="26"/>
              </w:numPr>
              <w:tabs>
                <w:tab w:val="left" w:pos="224"/>
                <w:tab w:val="left" w:pos="5101"/>
                <w:tab w:val="left" w:pos="6804"/>
              </w:tabs>
              <w:autoSpaceDE w:val="0"/>
              <w:autoSpaceDN w:val="0"/>
              <w:ind w:right="131" w:firstLine="0"/>
              <w:jc w:val="both"/>
              <w:rPr>
                <w:rFonts w:ascii="Times New Roman" w:hAnsi="Times New Roman"/>
              </w:rPr>
            </w:pPr>
            <w:r>
              <w:rPr>
                <w:rFonts w:ascii="Times New Roman" w:hAnsi="Times New Roman"/>
              </w:rPr>
              <w:t>выполняет составленный план;</w:t>
            </w:r>
            <w:r>
              <w:rPr>
                <w:rFonts w:ascii="Times New Roman" w:hAnsi="Times New Roman"/>
                <w:spacing w:val="1"/>
              </w:rPr>
              <w:t xml:space="preserve"> </w:t>
            </w:r>
            <w:r>
              <w:rPr>
                <w:rFonts w:ascii="Times New Roman" w:hAnsi="Times New Roman"/>
              </w:rPr>
              <w:t>оценивает</w:t>
            </w:r>
            <w:r>
              <w:rPr>
                <w:rFonts w:ascii="Times New Roman" w:hAnsi="Times New Roman"/>
                <w:spacing w:val="-5"/>
              </w:rPr>
              <w:t xml:space="preserve"> </w:t>
            </w:r>
            <w:r>
              <w:rPr>
                <w:rFonts w:ascii="Times New Roman" w:hAnsi="Times New Roman"/>
              </w:rPr>
              <w:t>полученный</w:t>
            </w:r>
            <w:r>
              <w:rPr>
                <w:rFonts w:ascii="Times New Roman" w:hAnsi="Times New Roman"/>
                <w:spacing w:val="-5"/>
              </w:rPr>
              <w:t xml:space="preserve"> </w:t>
            </w:r>
            <w:r>
              <w:rPr>
                <w:rFonts w:ascii="Times New Roman" w:hAnsi="Times New Roman"/>
              </w:rPr>
              <w:t>результат;</w:t>
            </w:r>
          </w:p>
          <w:p w:rsidR="00BE63F1" w:rsidRDefault="00BE63F1" w:rsidP="008573EA">
            <w:pPr>
              <w:widowControl w:val="0"/>
              <w:numPr>
                <w:ilvl w:val="0"/>
                <w:numId w:val="26"/>
              </w:numPr>
              <w:tabs>
                <w:tab w:val="left" w:pos="224"/>
                <w:tab w:val="left" w:pos="5101"/>
                <w:tab w:val="left" w:pos="6804"/>
              </w:tabs>
              <w:autoSpaceDE w:val="0"/>
              <w:autoSpaceDN w:val="0"/>
              <w:ind w:right="131" w:firstLine="0"/>
              <w:jc w:val="both"/>
              <w:rPr>
                <w:rFonts w:ascii="Times New Roman" w:hAnsi="Times New Roman"/>
              </w:rPr>
            </w:pPr>
            <w:r>
              <w:rPr>
                <w:rFonts w:ascii="Times New Roman" w:hAnsi="Times New Roman"/>
              </w:rPr>
              <w:t>определяет</w:t>
            </w:r>
            <w:r>
              <w:rPr>
                <w:rFonts w:ascii="Times New Roman" w:hAnsi="Times New Roman"/>
                <w:spacing w:val="-6"/>
              </w:rPr>
              <w:t xml:space="preserve"> </w:t>
            </w:r>
            <w:r>
              <w:rPr>
                <w:rFonts w:ascii="Times New Roman" w:hAnsi="Times New Roman"/>
              </w:rPr>
              <w:t>задачи</w:t>
            </w:r>
            <w:r>
              <w:rPr>
                <w:rFonts w:ascii="Times New Roman" w:hAnsi="Times New Roman"/>
                <w:spacing w:val="-6"/>
              </w:rPr>
              <w:t xml:space="preserve"> </w:t>
            </w:r>
            <w:r>
              <w:rPr>
                <w:rFonts w:ascii="Times New Roman" w:hAnsi="Times New Roman"/>
              </w:rPr>
              <w:t>для</w:t>
            </w:r>
            <w:r>
              <w:rPr>
                <w:rFonts w:ascii="Times New Roman" w:hAnsi="Times New Roman"/>
                <w:spacing w:val="-7"/>
              </w:rPr>
              <w:t xml:space="preserve"> </w:t>
            </w:r>
            <w:r>
              <w:rPr>
                <w:rFonts w:ascii="Times New Roman" w:hAnsi="Times New Roman"/>
              </w:rPr>
              <w:t>сбора</w:t>
            </w:r>
            <w:r>
              <w:rPr>
                <w:rFonts w:ascii="Times New Roman" w:hAnsi="Times New Roman"/>
                <w:spacing w:val="-47"/>
              </w:rPr>
              <w:t xml:space="preserve"> </w:t>
            </w:r>
            <w:r>
              <w:rPr>
                <w:rFonts w:ascii="Times New Roman" w:hAnsi="Times New Roman"/>
              </w:rPr>
              <w:t>информации;</w:t>
            </w:r>
          </w:p>
          <w:p w:rsidR="00BE63F1" w:rsidRDefault="00BE63F1" w:rsidP="008573EA">
            <w:pPr>
              <w:widowControl w:val="0"/>
              <w:numPr>
                <w:ilvl w:val="0"/>
                <w:numId w:val="26"/>
              </w:numPr>
              <w:tabs>
                <w:tab w:val="left" w:pos="224"/>
                <w:tab w:val="left" w:pos="6804"/>
              </w:tabs>
              <w:autoSpaceDE w:val="0"/>
              <w:autoSpaceDN w:val="0"/>
              <w:ind w:right="249" w:firstLine="0"/>
              <w:jc w:val="both"/>
              <w:rPr>
                <w:rFonts w:ascii="Times New Roman" w:hAnsi="Times New Roman"/>
              </w:rPr>
            </w:pPr>
            <w:r>
              <w:rPr>
                <w:rFonts w:ascii="Times New Roman" w:hAnsi="Times New Roman"/>
              </w:rPr>
              <w:t>планирует процесс поиска</w:t>
            </w:r>
            <w:r>
              <w:rPr>
                <w:rFonts w:ascii="Times New Roman" w:hAnsi="Times New Roman"/>
                <w:spacing w:val="1"/>
              </w:rPr>
              <w:t xml:space="preserve"> </w:t>
            </w:r>
            <w:r>
              <w:rPr>
                <w:rFonts w:ascii="Times New Roman" w:hAnsi="Times New Roman"/>
              </w:rPr>
              <w:t>информации</w:t>
            </w:r>
            <w:r>
              <w:rPr>
                <w:rFonts w:ascii="Times New Roman" w:hAnsi="Times New Roman"/>
                <w:spacing w:val="-6"/>
              </w:rPr>
              <w:t xml:space="preserve"> </w:t>
            </w:r>
            <w:r>
              <w:rPr>
                <w:rFonts w:ascii="Times New Roman" w:hAnsi="Times New Roman"/>
              </w:rPr>
              <w:t>и</w:t>
            </w:r>
            <w:r>
              <w:rPr>
                <w:rFonts w:ascii="Times New Roman" w:hAnsi="Times New Roman"/>
                <w:spacing w:val="-5"/>
              </w:rPr>
              <w:t xml:space="preserve"> </w:t>
            </w:r>
            <w:r>
              <w:rPr>
                <w:rFonts w:ascii="Times New Roman" w:hAnsi="Times New Roman"/>
              </w:rPr>
              <w:t>осуществлять</w:t>
            </w:r>
            <w:r>
              <w:rPr>
                <w:rFonts w:ascii="Times New Roman" w:hAnsi="Times New Roman"/>
                <w:spacing w:val="-4"/>
              </w:rPr>
              <w:t xml:space="preserve"> </w:t>
            </w:r>
            <w:r>
              <w:rPr>
                <w:rFonts w:ascii="Times New Roman" w:hAnsi="Times New Roman"/>
              </w:rPr>
              <w:t>выбор</w:t>
            </w:r>
            <w:r>
              <w:rPr>
                <w:rFonts w:ascii="Times New Roman" w:hAnsi="Times New Roman"/>
                <w:spacing w:val="-47"/>
              </w:rPr>
              <w:t xml:space="preserve"> </w:t>
            </w:r>
            <w:r>
              <w:rPr>
                <w:rFonts w:ascii="Times New Roman" w:hAnsi="Times New Roman"/>
              </w:rPr>
              <w:t>необходимых</w:t>
            </w:r>
            <w:r>
              <w:rPr>
                <w:rFonts w:ascii="Times New Roman" w:hAnsi="Times New Roman"/>
                <w:spacing w:val="-3"/>
              </w:rPr>
              <w:t xml:space="preserve"> </w:t>
            </w:r>
            <w:r>
              <w:rPr>
                <w:rFonts w:ascii="Times New Roman" w:hAnsi="Times New Roman"/>
              </w:rPr>
              <w:t>источников;</w:t>
            </w:r>
          </w:p>
          <w:p w:rsidR="00BE63F1" w:rsidRDefault="00BE63F1" w:rsidP="008573EA">
            <w:pPr>
              <w:widowControl w:val="0"/>
              <w:numPr>
                <w:ilvl w:val="0"/>
                <w:numId w:val="26"/>
              </w:numPr>
              <w:tabs>
                <w:tab w:val="left" w:pos="224"/>
                <w:tab w:val="left" w:pos="6804"/>
              </w:tabs>
              <w:autoSpaceDE w:val="0"/>
              <w:autoSpaceDN w:val="0"/>
              <w:ind w:right="72" w:firstLine="0"/>
              <w:jc w:val="both"/>
              <w:rPr>
                <w:rFonts w:ascii="Times New Roman" w:hAnsi="Times New Roman"/>
              </w:rPr>
            </w:pPr>
            <w:r>
              <w:rPr>
                <w:rFonts w:ascii="Times New Roman" w:hAnsi="Times New Roman"/>
              </w:rPr>
              <w:t>представляет результаты поиска</w:t>
            </w:r>
            <w:r>
              <w:rPr>
                <w:rFonts w:ascii="Times New Roman" w:hAnsi="Times New Roman"/>
                <w:spacing w:val="1"/>
              </w:rPr>
              <w:t xml:space="preserve"> </w:t>
            </w:r>
            <w:r>
              <w:rPr>
                <w:rFonts w:ascii="Times New Roman" w:hAnsi="Times New Roman"/>
              </w:rPr>
              <w:t>информации для решения</w:t>
            </w:r>
            <w:r>
              <w:rPr>
                <w:rFonts w:ascii="Times New Roman" w:hAnsi="Times New Roman"/>
                <w:spacing w:val="1"/>
              </w:rPr>
              <w:t xml:space="preserve"> </w:t>
            </w:r>
            <w:r>
              <w:rPr>
                <w:rFonts w:ascii="Times New Roman" w:hAnsi="Times New Roman"/>
              </w:rPr>
              <w:t>профессиональных задач, задач</w:t>
            </w:r>
            <w:r>
              <w:rPr>
                <w:rFonts w:ascii="Times New Roman" w:hAnsi="Times New Roman"/>
                <w:spacing w:val="1"/>
              </w:rPr>
              <w:t xml:space="preserve"> </w:t>
            </w:r>
            <w:r>
              <w:rPr>
                <w:rFonts w:ascii="Times New Roman" w:hAnsi="Times New Roman"/>
              </w:rPr>
              <w:t>личностного развития и финансового</w:t>
            </w:r>
            <w:r>
              <w:rPr>
                <w:rFonts w:ascii="Times New Roman" w:hAnsi="Times New Roman"/>
                <w:spacing w:val="-47"/>
              </w:rPr>
              <w:t xml:space="preserve"> </w:t>
            </w:r>
            <w:r>
              <w:rPr>
                <w:rFonts w:ascii="Times New Roman" w:hAnsi="Times New Roman"/>
              </w:rPr>
              <w:t>благополучия</w:t>
            </w:r>
            <w:r>
              <w:rPr>
                <w:rFonts w:ascii="Times New Roman" w:hAnsi="Times New Roman"/>
                <w:spacing w:val="-9"/>
              </w:rPr>
              <w:t xml:space="preserve"> </w:t>
            </w:r>
            <w:r>
              <w:rPr>
                <w:rFonts w:ascii="Times New Roman" w:hAnsi="Times New Roman"/>
              </w:rPr>
              <w:t>с</w:t>
            </w:r>
            <w:r>
              <w:rPr>
                <w:rFonts w:ascii="Times New Roman" w:hAnsi="Times New Roman"/>
                <w:spacing w:val="-9"/>
              </w:rPr>
              <w:t xml:space="preserve"> </w:t>
            </w:r>
            <w:r>
              <w:rPr>
                <w:rFonts w:ascii="Times New Roman" w:hAnsi="Times New Roman"/>
              </w:rPr>
              <w:t>применением</w:t>
            </w:r>
            <w:r>
              <w:rPr>
                <w:rFonts w:ascii="Times New Roman" w:hAnsi="Times New Roman"/>
                <w:spacing w:val="-9"/>
              </w:rPr>
              <w:t xml:space="preserve"> </w:t>
            </w:r>
            <w:r>
              <w:rPr>
                <w:rFonts w:ascii="Times New Roman" w:hAnsi="Times New Roman"/>
              </w:rPr>
              <w:t>средств</w:t>
            </w:r>
            <w:r>
              <w:rPr>
                <w:rFonts w:ascii="Times New Roman" w:hAnsi="Times New Roman"/>
                <w:spacing w:val="-47"/>
              </w:rPr>
              <w:t xml:space="preserve"> </w:t>
            </w:r>
            <w:r>
              <w:rPr>
                <w:rFonts w:ascii="Times New Roman" w:hAnsi="Times New Roman"/>
              </w:rPr>
              <w:t>информационных</w:t>
            </w:r>
            <w:r>
              <w:rPr>
                <w:rFonts w:ascii="Times New Roman" w:hAnsi="Times New Roman"/>
                <w:spacing w:val="-2"/>
              </w:rPr>
              <w:t xml:space="preserve"> </w:t>
            </w:r>
            <w:r>
              <w:rPr>
                <w:rFonts w:ascii="Times New Roman" w:hAnsi="Times New Roman"/>
              </w:rPr>
              <w:t>технологий;</w:t>
            </w:r>
          </w:p>
          <w:p w:rsidR="00BE63F1" w:rsidRDefault="00BE63F1" w:rsidP="008573EA">
            <w:pPr>
              <w:widowControl w:val="0"/>
              <w:numPr>
                <w:ilvl w:val="0"/>
                <w:numId w:val="26"/>
              </w:numPr>
              <w:tabs>
                <w:tab w:val="left" w:pos="224"/>
                <w:tab w:val="left" w:pos="6804"/>
              </w:tabs>
              <w:autoSpaceDE w:val="0"/>
              <w:autoSpaceDN w:val="0"/>
              <w:ind w:right="55" w:firstLine="0"/>
              <w:jc w:val="both"/>
              <w:rPr>
                <w:rFonts w:ascii="Times New Roman" w:hAnsi="Times New Roman"/>
              </w:rPr>
            </w:pPr>
            <w:r>
              <w:rPr>
                <w:rFonts w:ascii="Times New Roman" w:hAnsi="Times New Roman"/>
              </w:rPr>
              <w:t>демонстрирует</w:t>
            </w:r>
            <w:r>
              <w:rPr>
                <w:rFonts w:ascii="Times New Roman" w:hAnsi="Times New Roman"/>
                <w:spacing w:val="-11"/>
              </w:rPr>
              <w:t xml:space="preserve"> </w:t>
            </w:r>
            <w:r>
              <w:rPr>
                <w:rFonts w:ascii="Times New Roman" w:hAnsi="Times New Roman"/>
              </w:rPr>
              <w:t>умение</w:t>
            </w:r>
            <w:r>
              <w:rPr>
                <w:rFonts w:ascii="Times New Roman" w:hAnsi="Times New Roman"/>
                <w:spacing w:val="-10"/>
              </w:rPr>
              <w:t xml:space="preserve"> </w:t>
            </w:r>
            <w:r>
              <w:rPr>
                <w:rFonts w:ascii="Times New Roman" w:hAnsi="Times New Roman"/>
              </w:rPr>
              <w:t>пользоваться</w:t>
            </w:r>
            <w:r>
              <w:rPr>
                <w:rFonts w:ascii="Times New Roman" w:hAnsi="Times New Roman"/>
                <w:spacing w:val="-47"/>
              </w:rPr>
              <w:t xml:space="preserve"> </w:t>
            </w:r>
            <w:r>
              <w:rPr>
                <w:rFonts w:ascii="Times New Roman" w:hAnsi="Times New Roman"/>
              </w:rPr>
              <w:t>цифровыми средствами при решении</w:t>
            </w:r>
            <w:r>
              <w:rPr>
                <w:rFonts w:ascii="Times New Roman" w:hAnsi="Times New Roman"/>
                <w:spacing w:val="-47"/>
              </w:rPr>
              <w:t xml:space="preserve"> </w:t>
            </w:r>
            <w:r>
              <w:rPr>
                <w:rFonts w:ascii="Times New Roman" w:hAnsi="Times New Roman"/>
              </w:rPr>
              <w:t>профессиональных задач, задач</w:t>
            </w:r>
            <w:r>
              <w:rPr>
                <w:rFonts w:ascii="Times New Roman" w:hAnsi="Times New Roman"/>
                <w:spacing w:val="1"/>
              </w:rPr>
              <w:t xml:space="preserve"> </w:t>
            </w:r>
            <w:r>
              <w:rPr>
                <w:rFonts w:ascii="Times New Roman" w:hAnsi="Times New Roman"/>
              </w:rPr>
              <w:t>личностного развития и финансового</w:t>
            </w:r>
            <w:r>
              <w:rPr>
                <w:rFonts w:ascii="Times New Roman" w:hAnsi="Times New Roman"/>
                <w:spacing w:val="-47"/>
              </w:rPr>
              <w:t xml:space="preserve"> </w:t>
            </w:r>
            <w:r>
              <w:rPr>
                <w:rFonts w:ascii="Times New Roman" w:hAnsi="Times New Roman"/>
              </w:rPr>
              <w:t>благополучия;</w:t>
            </w:r>
          </w:p>
          <w:p w:rsidR="00BE63F1" w:rsidRDefault="00BE63F1" w:rsidP="008573EA">
            <w:pPr>
              <w:widowControl w:val="0"/>
              <w:numPr>
                <w:ilvl w:val="0"/>
                <w:numId w:val="26"/>
              </w:numPr>
              <w:tabs>
                <w:tab w:val="left" w:pos="224"/>
                <w:tab w:val="left" w:pos="6804"/>
              </w:tabs>
              <w:autoSpaceDE w:val="0"/>
              <w:autoSpaceDN w:val="0"/>
              <w:ind w:right="55" w:firstLine="0"/>
              <w:jc w:val="both"/>
              <w:rPr>
                <w:rFonts w:ascii="Times New Roman" w:hAnsi="Times New Roman"/>
              </w:rPr>
            </w:pPr>
            <w:r>
              <w:rPr>
                <w:rFonts w:ascii="Times New Roman" w:hAnsi="Times New Roman"/>
              </w:rPr>
              <w:t>использует</w:t>
            </w:r>
            <w:r>
              <w:rPr>
                <w:rFonts w:ascii="Times New Roman" w:hAnsi="Times New Roman"/>
                <w:spacing w:val="-10"/>
              </w:rPr>
              <w:t xml:space="preserve"> </w:t>
            </w:r>
            <w:r>
              <w:rPr>
                <w:rFonts w:ascii="Times New Roman" w:hAnsi="Times New Roman"/>
              </w:rPr>
              <w:t xml:space="preserve">актуальную </w:t>
            </w:r>
            <w:r>
              <w:rPr>
                <w:rFonts w:ascii="Times New Roman" w:hAnsi="Times New Roman"/>
                <w:spacing w:val="-1"/>
              </w:rPr>
              <w:t xml:space="preserve">нормативно-правовую </w:t>
            </w:r>
            <w:r>
              <w:rPr>
                <w:rFonts w:ascii="Times New Roman" w:hAnsi="Times New Roman"/>
              </w:rPr>
              <w:t>документацию</w:t>
            </w:r>
            <w:r>
              <w:rPr>
                <w:rFonts w:ascii="Times New Roman" w:hAnsi="Times New Roman"/>
                <w:spacing w:val="-47"/>
              </w:rPr>
              <w:t xml:space="preserve"> </w:t>
            </w:r>
            <w:r>
              <w:rPr>
                <w:rFonts w:ascii="Times New Roman" w:hAnsi="Times New Roman"/>
              </w:rPr>
              <w:t>в профессиональной деятельности,</w:t>
            </w:r>
            <w:r>
              <w:rPr>
                <w:rFonts w:ascii="Times New Roman" w:hAnsi="Times New Roman"/>
                <w:spacing w:val="1"/>
              </w:rPr>
              <w:t xml:space="preserve"> </w:t>
            </w:r>
            <w:r>
              <w:rPr>
                <w:rFonts w:ascii="Times New Roman" w:hAnsi="Times New Roman"/>
              </w:rPr>
              <w:t>для</w:t>
            </w:r>
            <w:r>
              <w:rPr>
                <w:rFonts w:ascii="Times New Roman" w:hAnsi="Times New Roman"/>
                <w:spacing w:val="-5"/>
              </w:rPr>
              <w:t xml:space="preserve"> </w:t>
            </w:r>
            <w:r>
              <w:rPr>
                <w:rFonts w:ascii="Times New Roman" w:hAnsi="Times New Roman"/>
              </w:rPr>
              <w:t>ведения</w:t>
            </w:r>
            <w:r>
              <w:rPr>
                <w:rFonts w:ascii="Times New Roman" w:hAnsi="Times New Roman"/>
                <w:spacing w:val="-4"/>
              </w:rPr>
              <w:t xml:space="preserve"> </w:t>
            </w:r>
            <w:r>
              <w:rPr>
                <w:rFonts w:ascii="Times New Roman" w:hAnsi="Times New Roman"/>
              </w:rPr>
              <w:t>предпринимательской деятельности</w:t>
            </w:r>
            <w:r>
              <w:rPr>
                <w:rFonts w:ascii="Times New Roman" w:hAnsi="Times New Roman"/>
                <w:spacing w:val="-8"/>
              </w:rPr>
              <w:t xml:space="preserve"> </w:t>
            </w:r>
            <w:r>
              <w:rPr>
                <w:rFonts w:ascii="Times New Roman" w:hAnsi="Times New Roman"/>
              </w:rPr>
              <w:t>и</w:t>
            </w:r>
            <w:r>
              <w:rPr>
                <w:rFonts w:ascii="Times New Roman" w:hAnsi="Times New Roman"/>
                <w:spacing w:val="-3"/>
              </w:rPr>
              <w:t xml:space="preserve"> </w:t>
            </w:r>
            <w:r>
              <w:rPr>
                <w:rFonts w:ascii="Times New Roman" w:hAnsi="Times New Roman"/>
              </w:rPr>
              <w:t>личного</w:t>
            </w:r>
            <w:r>
              <w:rPr>
                <w:rFonts w:ascii="Times New Roman" w:hAnsi="Times New Roman"/>
                <w:spacing w:val="-6"/>
              </w:rPr>
              <w:t xml:space="preserve"> </w:t>
            </w:r>
            <w:r>
              <w:rPr>
                <w:rFonts w:ascii="Times New Roman" w:hAnsi="Times New Roman"/>
              </w:rPr>
              <w:t>финансового</w:t>
            </w:r>
            <w:r>
              <w:rPr>
                <w:rFonts w:ascii="Times New Roman" w:hAnsi="Times New Roman"/>
                <w:spacing w:val="-47"/>
              </w:rPr>
              <w:t xml:space="preserve"> </w:t>
            </w:r>
            <w:r>
              <w:rPr>
                <w:rFonts w:ascii="Times New Roman" w:hAnsi="Times New Roman"/>
              </w:rPr>
              <w:t>планирования;</w:t>
            </w:r>
          </w:p>
          <w:p w:rsidR="00BE63F1" w:rsidRDefault="00BE63F1">
            <w:pPr>
              <w:widowControl w:val="0"/>
              <w:tabs>
                <w:tab w:val="left" w:pos="6804"/>
              </w:tabs>
              <w:autoSpaceDE w:val="0"/>
              <w:autoSpaceDN w:val="0"/>
              <w:ind w:left="107" w:right="131"/>
              <w:jc w:val="both"/>
              <w:rPr>
                <w:rFonts w:ascii="Times New Roman" w:hAnsi="Times New Roman"/>
              </w:rPr>
            </w:pPr>
            <w:r>
              <w:rPr>
                <w:rFonts w:ascii="Times New Roman" w:hAnsi="Times New Roman"/>
              </w:rPr>
              <w:t>- планирует</w:t>
            </w:r>
            <w:r>
              <w:rPr>
                <w:rFonts w:ascii="Times New Roman" w:hAnsi="Times New Roman"/>
                <w:spacing w:val="-8"/>
              </w:rPr>
              <w:t xml:space="preserve"> </w:t>
            </w:r>
            <w:r>
              <w:rPr>
                <w:rFonts w:ascii="Times New Roman" w:hAnsi="Times New Roman"/>
              </w:rPr>
              <w:t>траектории</w:t>
            </w:r>
            <w:r>
              <w:rPr>
                <w:rFonts w:ascii="Times New Roman" w:hAnsi="Times New Roman"/>
                <w:spacing w:val="-47"/>
              </w:rPr>
              <w:t xml:space="preserve"> </w:t>
            </w:r>
            <w:r>
              <w:rPr>
                <w:rFonts w:ascii="Times New Roman" w:hAnsi="Times New Roman"/>
              </w:rPr>
              <w:t>профессионального</w:t>
            </w:r>
            <w:r>
              <w:rPr>
                <w:rFonts w:ascii="Times New Roman" w:hAnsi="Times New Roman"/>
                <w:spacing w:val="-8"/>
              </w:rPr>
              <w:t xml:space="preserve"> </w:t>
            </w:r>
            <w:r>
              <w:rPr>
                <w:rFonts w:ascii="Times New Roman" w:hAnsi="Times New Roman"/>
              </w:rPr>
              <w:t>и личностного развития;</w:t>
            </w:r>
          </w:p>
          <w:p w:rsidR="00BE63F1" w:rsidRDefault="00BE63F1">
            <w:pPr>
              <w:widowControl w:val="0"/>
              <w:tabs>
                <w:tab w:val="left" w:pos="224"/>
              </w:tabs>
              <w:autoSpaceDE w:val="0"/>
              <w:autoSpaceDN w:val="0"/>
              <w:ind w:left="107" w:right="131"/>
              <w:jc w:val="both"/>
              <w:rPr>
                <w:rFonts w:ascii="Times New Roman" w:hAnsi="Times New Roman"/>
              </w:rPr>
            </w:pPr>
            <w:r>
              <w:rPr>
                <w:rFonts w:ascii="Times New Roman" w:hAnsi="Times New Roman"/>
              </w:rPr>
              <w:t>выполняет задания по выбору и</w:t>
            </w:r>
            <w:r>
              <w:rPr>
                <w:rFonts w:ascii="Times New Roman" w:hAnsi="Times New Roman"/>
                <w:spacing w:val="-48"/>
              </w:rPr>
              <w:t xml:space="preserve"> </w:t>
            </w:r>
            <w:r>
              <w:rPr>
                <w:rFonts w:ascii="Times New Roman" w:hAnsi="Times New Roman"/>
              </w:rPr>
              <w:t>использованию различных</w:t>
            </w:r>
            <w:r>
              <w:rPr>
                <w:rFonts w:ascii="Times New Roman" w:hAnsi="Times New Roman"/>
                <w:spacing w:val="1"/>
              </w:rPr>
              <w:t xml:space="preserve"> </w:t>
            </w:r>
            <w:r>
              <w:rPr>
                <w:rFonts w:ascii="Times New Roman" w:hAnsi="Times New Roman"/>
              </w:rPr>
              <w:t>платежных инструментов в</w:t>
            </w:r>
            <w:r>
              <w:rPr>
                <w:rFonts w:ascii="Times New Roman" w:hAnsi="Times New Roman"/>
                <w:spacing w:val="1"/>
              </w:rPr>
              <w:t xml:space="preserve"> </w:t>
            </w:r>
            <w:r>
              <w:rPr>
                <w:rFonts w:ascii="Times New Roman" w:hAnsi="Times New Roman"/>
              </w:rPr>
              <w:t>конкретной ситуации с учетом</w:t>
            </w:r>
            <w:r>
              <w:rPr>
                <w:rFonts w:ascii="Times New Roman" w:hAnsi="Times New Roman"/>
                <w:spacing w:val="1"/>
              </w:rPr>
              <w:t xml:space="preserve"> </w:t>
            </w:r>
            <w:r>
              <w:rPr>
                <w:rFonts w:ascii="Times New Roman" w:hAnsi="Times New Roman"/>
              </w:rPr>
              <w:t>правил</w:t>
            </w:r>
            <w:r>
              <w:rPr>
                <w:rFonts w:ascii="Times New Roman" w:hAnsi="Times New Roman"/>
                <w:spacing w:val="-2"/>
              </w:rPr>
              <w:t xml:space="preserve"> </w:t>
            </w:r>
            <w:r>
              <w:rPr>
                <w:rFonts w:ascii="Times New Roman" w:hAnsi="Times New Roman"/>
              </w:rPr>
              <w:t>финансовой безопасности;</w:t>
            </w:r>
          </w:p>
          <w:p w:rsidR="00BE63F1" w:rsidRDefault="00BE63F1" w:rsidP="008573EA">
            <w:pPr>
              <w:widowControl w:val="0"/>
              <w:numPr>
                <w:ilvl w:val="0"/>
                <w:numId w:val="27"/>
              </w:numPr>
              <w:tabs>
                <w:tab w:val="left" w:pos="224"/>
                <w:tab w:val="left" w:pos="6804"/>
              </w:tabs>
              <w:autoSpaceDE w:val="0"/>
              <w:autoSpaceDN w:val="0"/>
              <w:ind w:right="131" w:firstLine="0"/>
              <w:jc w:val="both"/>
              <w:rPr>
                <w:rFonts w:ascii="Times New Roman" w:hAnsi="Times New Roman"/>
              </w:rPr>
            </w:pPr>
            <w:r>
              <w:rPr>
                <w:rFonts w:ascii="Times New Roman" w:hAnsi="Times New Roman"/>
              </w:rPr>
              <w:t>учитывает инфляцию при решении</w:t>
            </w:r>
            <w:r>
              <w:rPr>
                <w:rFonts w:ascii="Times New Roman" w:hAnsi="Times New Roman"/>
                <w:spacing w:val="-48"/>
              </w:rPr>
              <w:t xml:space="preserve"> </w:t>
            </w:r>
            <w:r>
              <w:rPr>
                <w:rFonts w:ascii="Times New Roman" w:hAnsi="Times New Roman"/>
              </w:rPr>
              <w:t>финансовых задач в профессии,</w:t>
            </w:r>
            <w:r>
              <w:rPr>
                <w:rFonts w:ascii="Times New Roman" w:hAnsi="Times New Roman"/>
                <w:spacing w:val="1"/>
              </w:rPr>
              <w:t xml:space="preserve"> </w:t>
            </w:r>
            <w:r>
              <w:rPr>
                <w:rFonts w:ascii="Times New Roman" w:hAnsi="Times New Roman"/>
              </w:rPr>
              <w:t>личном</w:t>
            </w:r>
            <w:r>
              <w:rPr>
                <w:rFonts w:ascii="Times New Roman" w:hAnsi="Times New Roman"/>
                <w:spacing w:val="-1"/>
              </w:rPr>
              <w:t xml:space="preserve"> </w:t>
            </w:r>
            <w:r>
              <w:rPr>
                <w:rFonts w:ascii="Times New Roman" w:hAnsi="Times New Roman"/>
              </w:rPr>
              <w:t>планировании;</w:t>
            </w:r>
          </w:p>
          <w:p w:rsidR="00BE63F1" w:rsidRDefault="00BE63F1" w:rsidP="008573EA">
            <w:pPr>
              <w:widowControl w:val="0"/>
              <w:numPr>
                <w:ilvl w:val="0"/>
                <w:numId w:val="27"/>
              </w:numPr>
              <w:tabs>
                <w:tab w:val="left" w:pos="224"/>
                <w:tab w:val="left" w:pos="6804"/>
              </w:tabs>
              <w:autoSpaceDE w:val="0"/>
              <w:autoSpaceDN w:val="0"/>
              <w:ind w:right="131" w:firstLine="0"/>
              <w:jc w:val="both"/>
              <w:rPr>
                <w:rFonts w:ascii="Times New Roman" w:hAnsi="Times New Roman"/>
              </w:rPr>
            </w:pPr>
            <w:r>
              <w:rPr>
                <w:rFonts w:ascii="Times New Roman" w:hAnsi="Times New Roman"/>
              </w:rPr>
              <w:t>производит расчеты по</w:t>
            </w:r>
            <w:r>
              <w:rPr>
                <w:rFonts w:ascii="Times New Roman" w:hAnsi="Times New Roman"/>
                <w:spacing w:val="1"/>
              </w:rPr>
              <w:t xml:space="preserve"> </w:t>
            </w:r>
            <w:r>
              <w:rPr>
                <w:rFonts w:ascii="Times New Roman" w:hAnsi="Times New Roman"/>
              </w:rPr>
              <w:t>валютнообменным операциям;</w:t>
            </w:r>
            <w:r>
              <w:rPr>
                <w:rFonts w:ascii="Times New Roman" w:hAnsi="Times New Roman"/>
                <w:spacing w:val="1"/>
              </w:rPr>
              <w:t xml:space="preserve"> </w:t>
            </w:r>
          </w:p>
          <w:p w:rsidR="00BE63F1" w:rsidRDefault="00BE63F1" w:rsidP="008573EA">
            <w:pPr>
              <w:widowControl w:val="0"/>
              <w:numPr>
                <w:ilvl w:val="0"/>
                <w:numId w:val="27"/>
              </w:numPr>
              <w:tabs>
                <w:tab w:val="left" w:pos="224"/>
                <w:tab w:val="left" w:pos="6804"/>
              </w:tabs>
              <w:autoSpaceDE w:val="0"/>
              <w:autoSpaceDN w:val="0"/>
              <w:ind w:right="131" w:firstLine="0"/>
              <w:jc w:val="both"/>
              <w:rPr>
                <w:rFonts w:ascii="Times New Roman" w:hAnsi="Times New Roman"/>
              </w:rPr>
            </w:pPr>
            <w:r>
              <w:rPr>
                <w:rFonts w:ascii="Times New Roman" w:hAnsi="Times New Roman"/>
              </w:rPr>
              <w:t>планирует личные доходы и</w:t>
            </w:r>
            <w:r>
              <w:rPr>
                <w:rFonts w:ascii="Times New Roman" w:hAnsi="Times New Roman"/>
                <w:spacing w:val="1"/>
              </w:rPr>
              <w:t xml:space="preserve"> </w:t>
            </w:r>
            <w:r>
              <w:rPr>
                <w:rFonts w:ascii="Times New Roman" w:hAnsi="Times New Roman"/>
              </w:rPr>
              <w:t>расходы, принимает финансовые</w:t>
            </w:r>
            <w:r>
              <w:rPr>
                <w:rFonts w:ascii="Times New Roman" w:hAnsi="Times New Roman"/>
                <w:spacing w:val="1"/>
              </w:rPr>
              <w:t xml:space="preserve"> </w:t>
            </w:r>
            <w:r>
              <w:rPr>
                <w:rFonts w:ascii="Times New Roman" w:hAnsi="Times New Roman"/>
              </w:rPr>
              <w:t>решения, составляет личный</w:t>
            </w:r>
            <w:r>
              <w:rPr>
                <w:rFonts w:ascii="Times New Roman" w:hAnsi="Times New Roman"/>
                <w:spacing w:val="1"/>
              </w:rPr>
              <w:t xml:space="preserve"> </w:t>
            </w:r>
            <w:r>
              <w:rPr>
                <w:rFonts w:ascii="Times New Roman" w:hAnsi="Times New Roman"/>
              </w:rPr>
              <w:t xml:space="preserve">бюджет; </w:t>
            </w:r>
          </w:p>
          <w:p w:rsidR="00BE63F1" w:rsidRDefault="00BE63F1" w:rsidP="008573EA">
            <w:pPr>
              <w:widowControl w:val="0"/>
              <w:numPr>
                <w:ilvl w:val="0"/>
                <w:numId w:val="27"/>
              </w:numPr>
              <w:tabs>
                <w:tab w:val="left" w:pos="224"/>
                <w:tab w:val="left" w:pos="6804"/>
              </w:tabs>
              <w:autoSpaceDE w:val="0"/>
              <w:autoSpaceDN w:val="0"/>
              <w:ind w:right="131" w:firstLine="0"/>
              <w:jc w:val="both"/>
              <w:rPr>
                <w:rFonts w:ascii="Times New Roman" w:hAnsi="Times New Roman"/>
              </w:rPr>
            </w:pPr>
            <w:r>
              <w:rPr>
                <w:rFonts w:ascii="Times New Roman" w:hAnsi="Times New Roman"/>
              </w:rPr>
              <w:t>выполняет практические</w:t>
            </w:r>
            <w:r>
              <w:rPr>
                <w:rFonts w:ascii="Times New Roman" w:hAnsi="Times New Roman"/>
                <w:spacing w:val="1"/>
              </w:rPr>
              <w:t xml:space="preserve"> </w:t>
            </w:r>
            <w:r>
              <w:rPr>
                <w:rFonts w:ascii="Times New Roman" w:hAnsi="Times New Roman"/>
              </w:rPr>
              <w:t>задания, основанные на</w:t>
            </w:r>
            <w:r>
              <w:rPr>
                <w:rFonts w:ascii="Times New Roman" w:hAnsi="Times New Roman"/>
                <w:spacing w:val="1"/>
              </w:rPr>
              <w:t xml:space="preserve"> </w:t>
            </w:r>
            <w:r>
              <w:rPr>
                <w:rFonts w:ascii="Times New Roman" w:hAnsi="Times New Roman"/>
              </w:rPr>
              <w:t>использовании разнообразных</w:t>
            </w:r>
            <w:r>
              <w:rPr>
                <w:rFonts w:ascii="Times New Roman" w:hAnsi="Times New Roman"/>
                <w:spacing w:val="1"/>
              </w:rPr>
              <w:t xml:space="preserve"> </w:t>
            </w:r>
            <w:r>
              <w:rPr>
                <w:rFonts w:ascii="Times New Roman" w:hAnsi="Times New Roman"/>
              </w:rPr>
              <w:t>финансовых инструментов для</w:t>
            </w:r>
            <w:r>
              <w:rPr>
                <w:rFonts w:ascii="Times New Roman" w:hAnsi="Times New Roman"/>
                <w:spacing w:val="1"/>
              </w:rPr>
              <w:t xml:space="preserve"> </w:t>
            </w:r>
            <w:r>
              <w:rPr>
                <w:rFonts w:ascii="Times New Roman" w:hAnsi="Times New Roman"/>
              </w:rPr>
              <w:t>управления</w:t>
            </w:r>
            <w:r>
              <w:rPr>
                <w:rFonts w:ascii="Times New Roman" w:hAnsi="Times New Roman"/>
                <w:spacing w:val="-6"/>
              </w:rPr>
              <w:t xml:space="preserve"> </w:t>
            </w:r>
            <w:r>
              <w:rPr>
                <w:rFonts w:ascii="Times New Roman" w:hAnsi="Times New Roman"/>
              </w:rPr>
              <w:t>личными</w:t>
            </w:r>
            <w:r>
              <w:rPr>
                <w:rFonts w:ascii="Times New Roman" w:hAnsi="Times New Roman"/>
                <w:spacing w:val="-7"/>
              </w:rPr>
              <w:t xml:space="preserve"> </w:t>
            </w:r>
            <w:r>
              <w:rPr>
                <w:rFonts w:ascii="Times New Roman" w:hAnsi="Times New Roman"/>
              </w:rPr>
              <w:t>финансами</w:t>
            </w:r>
            <w:r>
              <w:rPr>
                <w:rFonts w:ascii="Times New Roman" w:hAnsi="Times New Roman"/>
                <w:spacing w:val="-6"/>
              </w:rPr>
              <w:t xml:space="preserve"> </w:t>
            </w:r>
            <w:r>
              <w:rPr>
                <w:rFonts w:ascii="Times New Roman" w:hAnsi="Times New Roman"/>
              </w:rPr>
              <w:t>в</w:t>
            </w:r>
            <w:r>
              <w:rPr>
                <w:rFonts w:ascii="Times New Roman" w:hAnsi="Times New Roman"/>
                <w:spacing w:val="-47"/>
              </w:rPr>
              <w:t xml:space="preserve"> </w:t>
            </w:r>
            <w:r>
              <w:rPr>
                <w:rFonts w:ascii="Times New Roman" w:hAnsi="Times New Roman"/>
              </w:rPr>
              <w:t>целях достижения финансового</w:t>
            </w:r>
            <w:r>
              <w:rPr>
                <w:rFonts w:ascii="Times New Roman" w:hAnsi="Times New Roman"/>
                <w:spacing w:val="1"/>
              </w:rPr>
              <w:t xml:space="preserve"> </w:t>
            </w:r>
            <w:r>
              <w:rPr>
                <w:rFonts w:ascii="Times New Roman" w:hAnsi="Times New Roman"/>
              </w:rPr>
              <w:t>благополучия</w:t>
            </w:r>
            <w:r>
              <w:rPr>
                <w:rFonts w:ascii="Times New Roman" w:hAnsi="Times New Roman"/>
                <w:spacing w:val="-2"/>
              </w:rPr>
              <w:t xml:space="preserve"> </w:t>
            </w:r>
            <w:r>
              <w:rPr>
                <w:rFonts w:ascii="Times New Roman" w:hAnsi="Times New Roman"/>
              </w:rPr>
              <w:t>с</w:t>
            </w:r>
            <w:r>
              <w:rPr>
                <w:rFonts w:ascii="Times New Roman" w:hAnsi="Times New Roman"/>
                <w:spacing w:val="-1"/>
              </w:rPr>
              <w:t xml:space="preserve"> </w:t>
            </w:r>
            <w:r>
              <w:rPr>
                <w:rFonts w:ascii="Times New Roman" w:hAnsi="Times New Roman"/>
              </w:rPr>
              <w:t>учетом финансовой безопасности;</w:t>
            </w:r>
          </w:p>
          <w:p w:rsidR="00BE63F1" w:rsidRDefault="00BE63F1">
            <w:pPr>
              <w:widowControl w:val="0"/>
              <w:tabs>
                <w:tab w:val="left" w:pos="6804"/>
              </w:tabs>
              <w:autoSpaceDE w:val="0"/>
              <w:autoSpaceDN w:val="0"/>
              <w:ind w:left="107" w:right="131"/>
              <w:jc w:val="both"/>
              <w:rPr>
                <w:rFonts w:ascii="Times New Roman" w:hAnsi="Times New Roman"/>
              </w:rPr>
            </w:pPr>
            <w:r>
              <w:rPr>
                <w:rFonts w:ascii="Times New Roman" w:hAnsi="Times New Roman"/>
                <w:spacing w:val="-1"/>
              </w:rPr>
              <w:t xml:space="preserve">- анализирует </w:t>
            </w:r>
            <w:r>
              <w:rPr>
                <w:rFonts w:ascii="Times New Roman" w:hAnsi="Times New Roman"/>
              </w:rPr>
              <w:t xml:space="preserve">бизнес-идею; </w:t>
            </w:r>
          </w:p>
          <w:p w:rsidR="00BE63F1" w:rsidRDefault="00BE63F1">
            <w:pPr>
              <w:widowControl w:val="0"/>
              <w:tabs>
                <w:tab w:val="left" w:pos="6804"/>
              </w:tabs>
              <w:autoSpaceDE w:val="0"/>
              <w:autoSpaceDN w:val="0"/>
              <w:ind w:left="107" w:right="131"/>
              <w:jc w:val="both"/>
              <w:rPr>
                <w:rFonts w:ascii="Times New Roman" w:hAnsi="Times New Roman"/>
                <w:spacing w:val="1"/>
              </w:rPr>
            </w:pPr>
            <w:r>
              <w:rPr>
                <w:rFonts w:ascii="Times New Roman" w:hAnsi="Times New Roman"/>
              </w:rPr>
              <w:t>- проводит</w:t>
            </w:r>
            <w:r>
              <w:rPr>
                <w:rFonts w:ascii="Times New Roman" w:hAnsi="Times New Roman"/>
                <w:spacing w:val="-47"/>
              </w:rPr>
              <w:t xml:space="preserve"> </w:t>
            </w:r>
            <w:r>
              <w:rPr>
                <w:rFonts w:ascii="Times New Roman" w:hAnsi="Times New Roman"/>
              </w:rPr>
              <w:t>презентацию бизнес-идеи открытия</w:t>
            </w:r>
            <w:r>
              <w:rPr>
                <w:rFonts w:ascii="Times New Roman" w:hAnsi="Times New Roman"/>
                <w:spacing w:val="1"/>
              </w:rPr>
              <w:t xml:space="preserve"> </w:t>
            </w:r>
            <w:r>
              <w:rPr>
                <w:rFonts w:ascii="Times New Roman" w:hAnsi="Times New Roman"/>
              </w:rPr>
              <w:t>собственного дела в области</w:t>
            </w:r>
            <w:r>
              <w:rPr>
                <w:rFonts w:ascii="Times New Roman" w:hAnsi="Times New Roman"/>
                <w:spacing w:val="1"/>
              </w:rPr>
              <w:t xml:space="preserve"> </w:t>
            </w:r>
            <w:r>
              <w:rPr>
                <w:rFonts w:ascii="Times New Roman" w:hAnsi="Times New Roman"/>
              </w:rPr>
              <w:t>профессиональной деятельности;</w:t>
            </w:r>
            <w:r>
              <w:rPr>
                <w:rFonts w:ascii="Times New Roman" w:hAnsi="Times New Roman"/>
                <w:spacing w:val="1"/>
              </w:rPr>
              <w:t xml:space="preserve"> </w:t>
            </w:r>
          </w:p>
          <w:p w:rsidR="00BE63F1" w:rsidRDefault="00BE63F1">
            <w:pPr>
              <w:widowControl w:val="0"/>
              <w:tabs>
                <w:tab w:val="left" w:pos="6804"/>
              </w:tabs>
              <w:autoSpaceDE w:val="0"/>
              <w:autoSpaceDN w:val="0"/>
              <w:ind w:left="107" w:right="131"/>
              <w:jc w:val="both"/>
              <w:rPr>
                <w:rFonts w:ascii="Times New Roman" w:hAnsi="Times New Roman"/>
                <w:spacing w:val="1"/>
              </w:rPr>
            </w:pPr>
            <w:r>
              <w:rPr>
                <w:rFonts w:ascii="Times New Roman" w:hAnsi="Times New Roman"/>
                <w:spacing w:val="1"/>
              </w:rPr>
              <w:t xml:space="preserve">- </w:t>
            </w:r>
            <w:r>
              <w:rPr>
                <w:rFonts w:ascii="Times New Roman" w:hAnsi="Times New Roman"/>
              </w:rPr>
              <w:t>предлагает возможные источники</w:t>
            </w:r>
            <w:r>
              <w:rPr>
                <w:rFonts w:ascii="Times New Roman" w:hAnsi="Times New Roman"/>
                <w:spacing w:val="1"/>
              </w:rPr>
              <w:t xml:space="preserve"> </w:t>
            </w:r>
            <w:r>
              <w:rPr>
                <w:rFonts w:ascii="Times New Roman" w:hAnsi="Times New Roman"/>
              </w:rPr>
              <w:t>финансирования для реализации бизнес-идеи;</w:t>
            </w:r>
            <w:r>
              <w:rPr>
                <w:rFonts w:ascii="Times New Roman" w:hAnsi="Times New Roman"/>
                <w:spacing w:val="1"/>
              </w:rPr>
              <w:t xml:space="preserve"> </w:t>
            </w:r>
          </w:p>
          <w:p w:rsidR="00BE63F1" w:rsidRDefault="00BE63F1">
            <w:pPr>
              <w:widowControl w:val="0"/>
              <w:tabs>
                <w:tab w:val="left" w:pos="6804"/>
              </w:tabs>
              <w:autoSpaceDE w:val="0"/>
              <w:autoSpaceDN w:val="0"/>
              <w:ind w:left="107" w:right="131"/>
              <w:jc w:val="both"/>
              <w:rPr>
                <w:rFonts w:ascii="Times New Roman" w:hAnsi="Times New Roman"/>
              </w:rPr>
            </w:pPr>
            <w:r>
              <w:rPr>
                <w:rFonts w:ascii="Times New Roman" w:hAnsi="Times New Roman"/>
                <w:spacing w:val="1"/>
              </w:rPr>
              <w:t xml:space="preserve">- </w:t>
            </w:r>
            <w:r>
              <w:rPr>
                <w:rFonts w:ascii="Times New Roman" w:hAnsi="Times New Roman"/>
              </w:rPr>
              <w:t>проводит финансовые расчеты,</w:t>
            </w:r>
            <w:r>
              <w:rPr>
                <w:rFonts w:ascii="Times New Roman" w:hAnsi="Times New Roman"/>
                <w:spacing w:val="1"/>
              </w:rPr>
              <w:t xml:space="preserve"> </w:t>
            </w:r>
            <w:r>
              <w:rPr>
                <w:rFonts w:ascii="Times New Roman" w:hAnsi="Times New Roman"/>
              </w:rPr>
              <w:t>включая анализ расходов,</w:t>
            </w:r>
            <w:r>
              <w:rPr>
                <w:rFonts w:ascii="Times New Roman" w:hAnsi="Times New Roman"/>
                <w:spacing w:val="1"/>
              </w:rPr>
              <w:t xml:space="preserve"> </w:t>
            </w:r>
            <w:r>
              <w:rPr>
                <w:rFonts w:ascii="Times New Roman" w:hAnsi="Times New Roman"/>
              </w:rPr>
              <w:t>необходимых для достижения цели,</w:t>
            </w:r>
            <w:r>
              <w:rPr>
                <w:rFonts w:ascii="Times New Roman" w:hAnsi="Times New Roman"/>
                <w:spacing w:val="1"/>
              </w:rPr>
              <w:t xml:space="preserve"> </w:t>
            </w:r>
            <w:r>
              <w:rPr>
                <w:rFonts w:ascii="Times New Roman" w:hAnsi="Times New Roman"/>
              </w:rPr>
              <w:t>выполняет практические задания,</w:t>
            </w:r>
            <w:r>
              <w:rPr>
                <w:rFonts w:ascii="Times New Roman" w:hAnsi="Times New Roman"/>
                <w:spacing w:val="1"/>
              </w:rPr>
              <w:t xml:space="preserve"> </w:t>
            </w:r>
            <w:r>
              <w:rPr>
                <w:rFonts w:ascii="Times New Roman" w:hAnsi="Times New Roman"/>
              </w:rPr>
              <w:t>основанные</w:t>
            </w:r>
            <w:r>
              <w:rPr>
                <w:rFonts w:ascii="Times New Roman" w:hAnsi="Times New Roman"/>
                <w:spacing w:val="-6"/>
              </w:rPr>
              <w:t xml:space="preserve"> </w:t>
            </w:r>
            <w:r>
              <w:rPr>
                <w:rFonts w:ascii="Times New Roman" w:hAnsi="Times New Roman"/>
              </w:rPr>
              <w:t>на</w:t>
            </w:r>
            <w:r>
              <w:rPr>
                <w:rFonts w:ascii="Times New Roman" w:hAnsi="Times New Roman"/>
                <w:spacing w:val="-7"/>
              </w:rPr>
              <w:t xml:space="preserve"> </w:t>
            </w:r>
            <w:r>
              <w:rPr>
                <w:rFonts w:ascii="Times New Roman" w:hAnsi="Times New Roman"/>
              </w:rPr>
              <w:t>ситуациях,</w:t>
            </w:r>
            <w:r>
              <w:rPr>
                <w:rFonts w:ascii="Times New Roman" w:hAnsi="Times New Roman"/>
                <w:spacing w:val="-6"/>
              </w:rPr>
              <w:t xml:space="preserve"> </w:t>
            </w:r>
            <w:r>
              <w:rPr>
                <w:rFonts w:ascii="Times New Roman" w:hAnsi="Times New Roman"/>
              </w:rPr>
              <w:t>связанных</w:t>
            </w:r>
            <w:r>
              <w:rPr>
                <w:rFonts w:ascii="Times New Roman" w:hAnsi="Times New Roman"/>
                <w:spacing w:val="-47"/>
              </w:rPr>
              <w:t xml:space="preserve"> </w:t>
            </w:r>
            <w:r>
              <w:rPr>
                <w:rFonts w:ascii="Times New Roman" w:hAnsi="Times New Roman"/>
              </w:rPr>
              <w:t>с</w:t>
            </w:r>
            <w:r>
              <w:rPr>
                <w:rFonts w:ascii="Times New Roman" w:hAnsi="Times New Roman"/>
                <w:spacing w:val="-2"/>
              </w:rPr>
              <w:t xml:space="preserve"> </w:t>
            </w:r>
            <w:r>
              <w:rPr>
                <w:rFonts w:ascii="Times New Roman" w:hAnsi="Times New Roman"/>
              </w:rPr>
              <w:t>различными</w:t>
            </w:r>
            <w:r>
              <w:rPr>
                <w:rFonts w:ascii="Times New Roman" w:hAnsi="Times New Roman"/>
                <w:spacing w:val="-1"/>
              </w:rPr>
              <w:t xml:space="preserve"> </w:t>
            </w:r>
            <w:r>
              <w:rPr>
                <w:rFonts w:ascii="Times New Roman" w:hAnsi="Times New Roman"/>
              </w:rPr>
              <w:t>финансовыми решениями, составляет личный</w:t>
            </w:r>
            <w:r>
              <w:rPr>
                <w:rFonts w:ascii="Times New Roman" w:hAnsi="Times New Roman"/>
                <w:spacing w:val="1"/>
              </w:rPr>
              <w:t xml:space="preserve"> </w:t>
            </w:r>
            <w:r>
              <w:rPr>
                <w:rFonts w:ascii="Times New Roman" w:hAnsi="Times New Roman"/>
              </w:rPr>
              <w:t xml:space="preserve">бюджет; </w:t>
            </w:r>
          </w:p>
          <w:p w:rsidR="00BE63F1" w:rsidRDefault="00BE63F1">
            <w:pPr>
              <w:widowControl w:val="0"/>
              <w:tabs>
                <w:tab w:val="left" w:pos="6804"/>
              </w:tabs>
              <w:autoSpaceDE w:val="0"/>
              <w:autoSpaceDN w:val="0"/>
              <w:ind w:left="107" w:right="131"/>
              <w:jc w:val="both"/>
              <w:rPr>
                <w:rFonts w:ascii="Times New Roman" w:hAnsi="Times New Roman"/>
                <w:spacing w:val="1"/>
              </w:rPr>
            </w:pPr>
            <w:r>
              <w:rPr>
                <w:rFonts w:ascii="Times New Roman" w:hAnsi="Times New Roman"/>
              </w:rPr>
              <w:t>- выполняет практические</w:t>
            </w:r>
            <w:r>
              <w:rPr>
                <w:rFonts w:ascii="Times New Roman" w:hAnsi="Times New Roman"/>
                <w:spacing w:val="1"/>
              </w:rPr>
              <w:t xml:space="preserve"> </w:t>
            </w:r>
            <w:r>
              <w:rPr>
                <w:rFonts w:ascii="Times New Roman" w:hAnsi="Times New Roman"/>
              </w:rPr>
              <w:t>задания, основанные на</w:t>
            </w:r>
            <w:r>
              <w:rPr>
                <w:rFonts w:ascii="Times New Roman" w:hAnsi="Times New Roman"/>
                <w:spacing w:val="1"/>
              </w:rPr>
              <w:t xml:space="preserve"> </w:t>
            </w:r>
            <w:r>
              <w:rPr>
                <w:rFonts w:ascii="Times New Roman" w:hAnsi="Times New Roman"/>
              </w:rPr>
              <w:t>использовании разнообразных</w:t>
            </w:r>
            <w:r>
              <w:rPr>
                <w:rFonts w:ascii="Times New Roman" w:hAnsi="Times New Roman"/>
                <w:spacing w:val="1"/>
              </w:rPr>
              <w:t xml:space="preserve"> </w:t>
            </w:r>
            <w:r>
              <w:rPr>
                <w:rFonts w:ascii="Times New Roman" w:hAnsi="Times New Roman"/>
              </w:rPr>
              <w:t>финансовых инструментов для</w:t>
            </w:r>
            <w:r>
              <w:rPr>
                <w:rFonts w:ascii="Times New Roman" w:hAnsi="Times New Roman"/>
                <w:spacing w:val="1"/>
              </w:rPr>
              <w:t xml:space="preserve"> </w:t>
            </w:r>
            <w:r>
              <w:rPr>
                <w:rFonts w:ascii="Times New Roman" w:hAnsi="Times New Roman"/>
              </w:rPr>
              <w:t>управления</w:t>
            </w:r>
            <w:r>
              <w:rPr>
                <w:rFonts w:ascii="Times New Roman" w:hAnsi="Times New Roman"/>
                <w:spacing w:val="-6"/>
              </w:rPr>
              <w:t xml:space="preserve"> </w:t>
            </w:r>
            <w:r>
              <w:rPr>
                <w:rFonts w:ascii="Times New Roman" w:hAnsi="Times New Roman"/>
              </w:rPr>
              <w:t>личными</w:t>
            </w:r>
            <w:r>
              <w:rPr>
                <w:rFonts w:ascii="Times New Roman" w:hAnsi="Times New Roman"/>
                <w:spacing w:val="-7"/>
              </w:rPr>
              <w:t xml:space="preserve"> </w:t>
            </w:r>
            <w:r>
              <w:rPr>
                <w:rFonts w:ascii="Times New Roman" w:hAnsi="Times New Roman"/>
              </w:rPr>
              <w:t>финансами</w:t>
            </w:r>
            <w:r>
              <w:rPr>
                <w:rFonts w:ascii="Times New Roman" w:hAnsi="Times New Roman"/>
                <w:spacing w:val="-6"/>
              </w:rPr>
              <w:t xml:space="preserve"> </w:t>
            </w:r>
            <w:r>
              <w:rPr>
                <w:rFonts w:ascii="Times New Roman" w:hAnsi="Times New Roman"/>
              </w:rPr>
              <w:t>в</w:t>
            </w:r>
            <w:r>
              <w:rPr>
                <w:rFonts w:ascii="Times New Roman" w:hAnsi="Times New Roman"/>
                <w:spacing w:val="-47"/>
              </w:rPr>
              <w:t xml:space="preserve"> </w:t>
            </w:r>
            <w:r>
              <w:rPr>
                <w:rFonts w:ascii="Times New Roman" w:hAnsi="Times New Roman"/>
              </w:rPr>
              <w:t>целях достижения финансового</w:t>
            </w:r>
            <w:r>
              <w:rPr>
                <w:rFonts w:ascii="Times New Roman" w:hAnsi="Times New Roman"/>
                <w:spacing w:val="1"/>
              </w:rPr>
              <w:t xml:space="preserve"> </w:t>
            </w:r>
            <w:r>
              <w:rPr>
                <w:rFonts w:ascii="Times New Roman" w:hAnsi="Times New Roman"/>
              </w:rPr>
              <w:t>благополучия</w:t>
            </w:r>
            <w:r>
              <w:rPr>
                <w:rFonts w:ascii="Times New Roman" w:hAnsi="Times New Roman"/>
                <w:spacing w:val="-2"/>
              </w:rPr>
              <w:t xml:space="preserve"> </w:t>
            </w:r>
            <w:r>
              <w:rPr>
                <w:rFonts w:ascii="Times New Roman" w:hAnsi="Times New Roman"/>
              </w:rPr>
              <w:t>с</w:t>
            </w:r>
            <w:r>
              <w:rPr>
                <w:rFonts w:ascii="Times New Roman" w:hAnsi="Times New Roman"/>
                <w:spacing w:val="-1"/>
              </w:rPr>
              <w:t xml:space="preserve"> </w:t>
            </w:r>
            <w:r>
              <w:rPr>
                <w:rFonts w:ascii="Times New Roman" w:hAnsi="Times New Roman"/>
              </w:rPr>
              <w:t>учетом финансовой безопасности;</w:t>
            </w:r>
            <w:r>
              <w:rPr>
                <w:rFonts w:ascii="Times New Roman" w:hAnsi="Times New Roman"/>
                <w:spacing w:val="1"/>
              </w:rPr>
              <w:t xml:space="preserve"> </w:t>
            </w:r>
          </w:p>
          <w:p w:rsidR="00BE63F1" w:rsidRDefault="00BE63F1">
            <w:pPr>
              <w:widowControl w:val="0"/>
              <w:tabs>
                <w:tab w:val="left" w:pos="6804"/>
              </w:tabs>
              <w:autoSpaceDE w:val="0"/>
              <w:autoSpaceDN w:val="0"/>
              <w:ind w:left="107" w:right="131"/>
              <w:jc w:val="both"/>
              <w:rPr>
                <w:rFonts w:ascii="Times New Roman" w:hAnsi="Times New Roman"/>
              </w:rPr>
            </w:pPr>
            <w:r>
              <w:rPr>
                <w:rFonts w:ascii="Times New Roman" w:hAnsi="Times New Roman"/>
                <w:spacing w:val="1"/>
              </w:rPr>
              <w:t xml:space="preserve">- </w:t>
            </w:r>
            <w:r>
              <w:rPr>
                <w:rFonts w:ascii="Times New Roman" w:hAnsi="Times New Roman"/>
                <w:spacing w:val="-1"/>
              </w:rPr>
              <w:t xml:space="preserve">анализирует </w:t>
            </w:r>
            <w:r>
              <w:rPr>
                <w:rFonts w:ascii="Times New Roman" w:hAnsi="Times New Roman"/>
              </w:rPr>
              <w:t xml:space="preserve">бизнес-идею; </w:t>
            </w:r>
          </w:p>
          <w:p w:rsidR="00BE63F1" w:rsidRDefault="00BE63F1">
            <w:pPr>
              <w:widowControl w:val="0"/>
              <w:tabs>
                <w:tab w:val="left" w:pos="6804"/>
              </w:tabs>
              <w:autoSpaceDE w:val="0"/>
              <w:autoSpaceDN w:val="0"/>
              <w:ind w:left="107" w:right="131"/>
              <w:jc w:val="both"/>
              <w:rPr>
                <w:rFonts w:ascii="Times New Roman" w:hAnsi="Times New Roman"/>
                <w:spacing w:val="1"/>
              </w:rPr>
            </w:pPr>
            <w:r>
              <w:rPr>
                <w:rFonts w:ascii="Times New Roman" w:hAnsi="Times New Roman"/>
              </w:rPr>
              <w:t>- проводит</w:t>
            </w:r>
            <w:r>
              <w:rPr>
                <w:rFonts w:ascii="Times New Roman" w:hAnsi="Times New Roman"/>
                <w:spacing w:val="-47"/>
              </w:rPr>
              <w:t xml:space="preserve"> </w:t>
            </w:r>
            <w:r>
              <w:rPr>
                <w:rFonts w:ascii="Times New Roman" w:hAnsi="Times New Roman"/>
              </w:rPr>
              <w:t>презентацию бизнес-идеи, открытия</w:t>
            </w:r>
            <w:r>
              <w:rPr>
                <w:rFonts w:ascii="Times New Roman" w:hAnsi="Times New Roman"/>
                <w:spacing w:val="1"/>
              </w:rPr>
              <w:t xml:space="preserve"> </w:t>
            </w:r>
            <w:r>
              <w:rPr>
                <w:rFonts w:ascii="Times New Roman" w:hAnsi="Times New Roman"/>
              </w:rPr>
              <w:t>собственного дела в области</w:t>
            </w:r>
            <w:r>
              <w:rPr>
                <w:rFonts w:ascii="Times New Roman" w:hAnsi="Times New Roman"/>
                <w:spacing w:val="1"/>
              </w:rPr>
              <w:t xml:space="preserve"> </w:t>
            </w:r>
            <w:r>
              <w:rPr>
                <w:rFonts w:ascii="Times New Roman" w:hAnsi="Times New Roman"/>
              </w:rPr>
              <w:t>профессиональной деятельности;</w:t>
            </w:r>
            <w:r>
              <w:rPr>
                <w:rFonts w:ascii="Times New Roman" w:hAnsi="Times New Roman"/>
                <w:spacing w:val="1"/>
              </w:rPr>
              <w:t xml:space="preserve"> </w:t>
            </w:r>
          </w:p>
          <w:p w:rsidR="00BE63F1" w:rsidRDefault="00BE63F1">
            <w:pPr>
              <w:widowControl w:val="0"/>
              <w:tabs>
                <w:tab w:val="left" w:pos="6804"/>
              </w:tabs>
              <w:autoSpaceDE w:val="0"/>
              <w:autoSpaceDN w:val="0"/>
              <w:ind w:left="107" w:right="131"/>
              <w:jc w:val="both"/>
              <w:rPr>
                <w:rFonts w:ascii="Times New Roman" w:hAnsi="Times New Roman"/>
                <w:spacing w:val="-47"/>
              </w:rPr>
            </w:pPr>
            <w:r>
              <w:rPr>
                <w:rFonts w:ascii="Times New Roman" w:hAnsi="Times New Roman"/>
                <w:spacing w:val="1"/>
              </w:rPr>
              <w:t xml:space="preserve">- </w:t>
            </w:r>
            <w:r>
              <w:rPr>
                <w:rFonts w:ascii="Times New Roman" w:hAnsi="Times New Roman"/>
              </w:rPr>
              <w:t>предлагает возможные источники</w:t>
            </w:r>
            <w:r>
              <w:rPr>
                <w:rFonts w:ascii="Times New Roman" w:hAnsi="Times New Roman"/>
                <w:spacing w:val="1"/>
              </w:rPr>
              <w:t xml:space="preserve"> </w:t>
            </w:r>
            <w:r>
              <w:rPr>
                <w:rFonts w:ascii="Times New Roman" w:hAnsi="Times New Roman"/>
              </w:rPr>
              <w:t>финансирования для реализации бизнес-идеи;</w:t>
            </w:r>
            <w:r>
              <w:rPr>
                <w:rFonts w:ascii="Times New Roman" w:hAnsi="Times New Roman"/>
                <w:spacing w:val="-47"/>
              </w:rPr>
              <w:t xml:space="preserve"> </w:t>
            </w:r>
          </w:p>
          <w:p w:rsidR="00BE63F1" w:rsidRDefault="00BE63F1">
            <w:pPr>
              <w:widowControl w:val="0"/>
              <w:tabs>
                <w:tab w:val="left" w:pos="6804"/>
              </w:tabs>
              <w:autoSpaceDE w:val="0"/>
              <w:autoSpaceDN w:val="0"/>
              <w:ind w:left="107" w:right="131"/>
              <w:jc w:val="both"/>
              <w:rPr>
                <w:rFonts w:ascii="Times New Roman" w:hAnsi="Times New Roman"/>
              </w:rPr>
            </w:pPr>
            <w:r>
              <w:rPr>
                <w:rFonts w:ascii="Times New Roman" w:hAnsi="Times New Roman"/>
                <w:spacing w:val="-47"/>
              </w:rPr>
              <w:t xml:space="preserve">- </w:t>
            </w:r>
            <w:r>
              <w:rPr>
                <w:rFonts w:ascii="Times New Roman" w:hAnsi="Times New Roman"/>
              </w:rPr>
              <w:t>проводит</w:t>
            </w:r>
            <w:r>
              <w:rPr>
                <w:rFonts w:ascii="Times New Roman" w:hAnsi="Times New Roman"/>
                <w:spacing w:val="-8"/>
              </w:rPr>
              <w:t xml:space="preserve"> </w:t>
            </w:r>
            <w:r>
              <w:rPr>
                <w:rFonts w:ascii="Times New Roman" w:hAnsi="Times New Roman"/>
              </w:rPr>
              <w:t>финансовые</w:t>
            </w:r>
            <w:r>
              <w:rPr>
                <w:rFonts w:ascii="Times New Roman" w:hAnsi="Times New Roman"/>
                <w:spacing w:val="-8"/>
              </w:rPr>
              <w:t xml:space="preserve"> </w:t>
            </w:r>
            <w:r>
              <w:rPr>
                <w:rFonts w:ascii="Times New Roman" w:hAnsi="Times New Roman"/>
              </w:rPr>
              <w:t>расчет, включая анализ расходов,</w:t>
            </w:r>
            <w:r>
              <w:rPr>
                <w:rFonts w:ascii="Times New Roman" w:hAnsi="Times New Roman"/>
                <w:spacing w:val="1"/>
              </w:rPr>
              <w:t xml:space="preserve"> </w:t>
            </w:r>
            <w:r>
              <w:rPr>
                <w:rFonts w:ascii="Times New Roman" w:hAnsi="Times New Roman"/>
              </w:rPr>
              <w:t>необходимых для достижения цели,</w:t>
            </w:r>
            <w:r>
              <w:rPr>
                <w:rFonts w:ascii="Times New Roman" w:hAnsi="Times New Roman"/>
                <w:spacing w:val="1"/>
              </w:rPr>
              <w:t xml:space="preserve"> </w:t>
            </w:r>
            <w:r>
              <w:rPr>
                <w:rFonts w:ascii="Times New Roman" w:hAnsi="Times New Roman"/>
              </w:rPr>
              <w:t>выполняет практические задания,</w:t>
            </w:r>
            <w:r>
              <w:rPr>
                <w:rFonts w:ascii="Times New Roman" w:hAnsi="Times New Roman"/>
                <w:spacing w:val="1"/>
              </w:rPr>
              <w:t xml:space="preserve"> </w:t>
            </w:r>
            <w:r>
              <w:rPr>
                <w:rFonts w:ascii="Times New Roman" w:hAnsi="Times New Roman"/>
              </w:rPr>
              <w:t>основанные</w:t>
            </w:r>
            <w:r>
              <w:rPr>
                <w:rFonts w:ascii="Times New Roman" w:hAnsi="Times New Roman"/>
                <w:spacing w:val="-6"/>
              </w:rPr>
              <w:t xml:space="preserve"> </w:t>
            </w:r>
            <w:r>
              <w:rPr>
                <w:rFonts w:ascii="Times New Roman" w:hAnsi="Times New Roman"/>
              </w:rPr>
              <w:t>на</w:t>
            </w:r>
            <w:r>
              <w:rPr>
                <w:rFonts w:ascii="Times New Roman" w:hAnsi="Times New Roman"/>
                <w:spacing w:val="-7"/>
              </w:rPr>
              <w:t xml:space="preserve"> </w:t>
            </w:r>
            <w:r>
              <w:rPr>
                <w:rFonts w:ascii="Times New Roman" w:hAnsi="Times New Roman"/>
              </w:rPr>
              <w:t>ситуациях,</w:t>
            </w:r>
            <w:r>
              <w:rPr>
                <w:rFonts w:ascii="Times New Roman" w:hAnsi="Times New Roman"/>
                <w:spacing w:val="-6"/>
              </w:rPr>
              <w:t xml:space="preserve"> </w:t>
            </w:r>
            <w:r>
              <w:rPr>
                <w:rFonts w:ascii="Times New Roman" w:hAnsi="Times New Roman"/>
              </w:rPr>
              <w:t>связанных</w:t>
            </w:r>
            <w:r>
              <w:rPr>
                <w:rFonts w:ascii="Times New Roman" w:hAnsi="Times New Roman"/>
                <w:spacing w:val="-47"/>
              </w:rPr>
              <w:t xml:space="preserve"> </w:t>
            </w:r>
            <w:r>
              <w:rPr>
                <w:rFonts w:ascii="Times New Roman" w:hAnsi="Times New Roman"/>
              </w:rPr>
              <w:t>с</w:t>
            </w:r>
            <w:r>
              <w:rPr>
                <w:rFonts w:ascii="Times New Roman" w:hAnsi="Times New Roman"/>
                <w:spacing w:val="-2"/>
              </w:rPr>
              <w:t xml:space="preserve"> </w:t>
            </w:r>
            <w:r>
              <w:rPr>
                <w:rFonts w:ascii="Times New Roman" w:hAnsi="Times New Roman"/>
              </w:rPr>
              <w:t>различными</w:t>
            </w:r>
            <w:r>
              <w:rPr>
                <w:rFonts w:ascii="Times New Roman" w:hAnsi="Times New Roman"/>
                <w:spacing w:val="-1"/>
              </w:rPr>
              <w:t xml:space="preserve"> </w:t>
            </w:r>
            <w:r>
              <w:rPr>
                <w:rFonts w:ascii="Times New Roman" w:hAnsi="Times New Roman"/>
              </w:rPr>
              <w:t>финансовыми.</w:t>
            </w:r>
          </w:p>
        </w:tc>
        <w:tc>
          <w:tcPr>
            <w:tcW w:w="2693" w:type="dxa"/>
          </w:tcPr>
          <w:p w:rsidR="00BE63F1" w:rsidRDefault="00BE63F1">
            <w:pPr>
              <w:widowControl w:val="0"/>
              <w:autoSpaceDE w:val="0"/>
              <w:autoSpaceDN w:val="0"/>
              <w:ind w:left="108"/>
              <w:rPr>
                <w:rFonts w:ascii="Times New Roman" w:hAnsi="Times New Roman"/>
                <w:spacing w:val="-1"/>
              </w:rPr>
            </w:pPr>
          </w:p>
        </w:tc>
      </w:tr>
    </w:tbl>
    <w:p w:rsidR="00BE63F1" w:rsidRDefault="00BE63F1" w:rsidP="008573EA">
      <w:pPr>
        <w:rPr>
          <w:rFonts w:ascii="Times New Roman" w:hAnsi="Times New Roman"/>
          <w:sz w:val="24"/>
          <w:szCs w:val="24"/>
        </w:rPr>
      </w:pPr>
    </w:p>
    <w:p w:rsidR="00BE63F1" w:rsidRDefault="00BE63F1" w:rsidP="00DB444D">
      <w:pPr>
        <w:jc w:val="center"/>
        <w:rPr>
          <w:rFonts w:ascii="Times New Roman" w:hAnsi="Times New Roman"/>
          <w:b/>
          <w:sz w:val="24"/>
          <w:szCs w:val="24"/>
          <w:lang w:eastAsia="ru-RU"/>
        </w:rPr>
      </w:pPr>
    </w:p>
    <w:p w:rsidR="00BE63F1" w:rsidRDefault="00BE63F1" w:rsidP="00DB444D">
      <w:pPr>
        <w:jc w:val="center"/>
        <w:rPr>
          <w:rFonts w:ascii="Times New Roman" w:hAnsi="Times New Roman"/>
          <w:b/>
          <w:sz w:val="24"/>
          <w:szCs w:val="24"/>
          <w:lang w:eastAsia="ru-RU"/>
        </w:rPr>
      </w:pPr>
    </w:p>
    <w:p w:rsidR="00BE63F1" w:rsidRDefault="00BE63F1" w:rsidP="00DB444D">
      <w:pPr>
        <w:jc w:val="center"/>
        <w:rPr>
          <w:rFonts w:ascii="Times New Roman" w:hAnsi="Times New Roman"/>
          <w:b/>
          <w:sz w:val="24"/>
          <w:szCs w:val="24"/>
          <w:lang w:eastAsia="ru-RU"/>
        </w:rPr>
      </w:pPr>
    </w:p>
    <w:p w:rsidR="00BE63F1" w:rsidRPr="00DB444D" w:rsidRDefault="00BE63F1" w:rsidP="00DB444D">
      <w:pPr>
        <w:jc w:val="center"/>
        <w:rPr>
          <w:lang w:eastAsia="ru-RU"/>
        </w:rPr>
      </w:pPr>
      <w:r w:rsidRPr="00C64156">
        <w:rPr>
          <w:rFonts w:ascii="Times New Roman" w:hAnsi="Times New Roman"/>
          <w:b/>
          <w:sz w:val="24"/>
          <w:szCs w:val="24"/>
          <w:lang w:eastAsia="ru-RU"/>
        </w:rPr>
        <w:t>2024г</w:t>
      </w:r>
    </w:p>
    <w:sectPr w:rsidR="00BE63F1" w:rsidRPr="00DB444D" w:rsidSect="001604E7">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3F1" w:rsidRDefault="00BE63F1" w:rsidP="00A858FE">
      <w:r>
        <w:separator/>
      </w:r>
    </w:p>
  </w:endnote>
  <w:endnote w:type="continuationSeparator" w:id="1">
    <w:p w:rsidR="00BE63F1" w:rsidRDefault="00BE63F1" w:rsidP="00A858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A00002EF" w:usb1="420020E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ўа¬»¬¦¬ў"/>
    <w:panose1 w:val="02030600000101010101"/>
    <w:charset w:val="81"/>
    <w:family w:val="roman"/>
    <w:pitch w:val="variable"/>
    <w:sig w:usb0="B00002AF" w:usb1="69D77CFB" w:usb2="00000030" w:usb3="00000000" w:csb0="0008009F" w:csb1="00000000"/>
  </w:font>
  <w:font w:name="Verdana">
    <w:altName w:val="Verdana"/>
    <w:panose1 w:val="020B0604030504040204"/>
    <w:charset w:val="CC"/>
    <w:family w:val="swiss"/>
    <w:pitch w:val="variable"/>
    <w:sig w:usb0="A1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altName w:val="Calibri"/>
    <w:panose1 w:val="00000000000000000000"/>
    <w:charset w:val="CC"/>
    <w:family w:val="swiss"/>
    <w:notTrueType/>
    <w:pitch w:val="variable"/>
    <w:sig w:usb0="00000203" w:usb1="00000000" w:usb2="00000000" w:usb3="00000000" w:csb0="00000005"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F1" w:rsidRDefault="00BE63F1">
    <w:pPr>
      <w:pStyle w:val="BodyText"/>
      <w:spacing w:line="14" w:lineRule="auto"/>
      <w:rPr>
        <w:sz w:val="20"/>
      </w:rPr>
    </w:pPr>
    <w:r>
      <w:rPr>
        <w:noProof/>
      </w:rPr>
      <w:pict>
        <v:shapetype id="_x0000_t202" coordsize="21600,21600" o:spt="202" path="m,l,21600r21600,l21600,xe">
          <v:stroke joinstyle="miter"/>
          <v:path gradientshapeok="t" o:connecttype="rect"/>
        </v:shapetype>
        <v:shape id="Text Box 2" o:spid="_x0000_s2049" type="#_x0000_t202" style="position:absolute;left:0;text-align:left;margin-left:771.1pt;margin-top:521.85pt;width:17.3pt;height:13.05pt;z-index:-251656192;visibility:visible;mso-position-horizontal-relative:page;mso-position-vertical-relative:page" filled="f" stroked="f">
          <v:textbox inset="0,0,0,0">
            <w:txbxContent>
              <w:p w:rsidR="00BE63F1" w:rsidRDefault="00BE63F1">
                <w:pPr>
                  <w:spacing w:line="245" w:lineRule="exact"/>
                  <w:ind w:left="60"/>
                </w:pPr>
                <w:fldSimple w:instr=" PAGE ">
                  <w:r>
                    <w:rPr>
                      <w:noProof/>
                    </w:rPr>
                    <w:t>11</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3F1" w:rsidRDefault="00BE63F1" w:rsidP="00A858FE">
      <w:r>
        <w:separator/>
      </w:r>
    </w:p>
  </w:footnote>
  <w:footnote w:type="continuationSeparator" w:id="1">
    <w:p w:rsidR="00BE63F1" w:rsidRDefault="00BE63F1" w:rsidP="00A858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F1" w:rsidRDefault="00BE63F1">
    <w:pPr>
      <w:pStyle w:val="Header"/>
      <w:jc w:val="center"/>
    </w:pPr>
    <w:fldSimple w:instr=" PAGE   \* MERGEFORMAT ">
      <w:r>
        <w:rPr>
          <w:noProof/>
        </w:rPr>
        <w:t>48</w:t>
      </w:r>
    </w:fldSimple>
  </w:p>
  <w:p w:rsidR="00BE63F1" w:rsidRDefault="00BE63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F1" w:rsidRDefault="00BE63F1">
    <w:pPr>
      <w:pStyle w:val="Header"/>
      <w:jc w:val="center"/>
    </w:pPr>
    <w:fldSimple w:instr="PAGE   \* MERGEFORMAT">
      <w:r>
        <w:rPr>
          <w:noProof/>
        </w:rPr>
        <w:t>4</w:t>
      </w:r>
    </w:fldSimple>
  </w:p>
  <w:p w:rsidR="00BE63F1" w:rsidRDefault="00BE63F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3F1" w:rsidRDefault="00BE63F1">
    <w:pPr>
      <w:pStyle w:val="Header"/>
      <w:jc w:val="center"/>
    </w:pPr>
    <w:fldSimple w:instr=" PAGE   \* MERGEFORMAT ">
      <w:r>
        <w:rPr>
          <w:noProof/>
        </w:rPr>
        <w:t>48</w:t>
      </w:r>
    </w:fldSimple>
  </w:p>
  <w:p w:rsidR="00BE63F1" w:rsidRDefault="00BE63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3BBC2C2C"/>
    <w:name w:val="WW8Num1"/>
    <w:lvl w:ilvl="0">
      <w:start w:val="1"/>
      <w:numFmt w:val="decimal"/>
      <w:lvlText w:val="%1."/>
      <w:lvlJc w:val="left"/>
      <w:pPr>
        <w:tabs>
          <w:tab w:val="num" w:pos="360"/>
        </w:tabs>
        <w:ind w:left="360" w:hanging="360"/>
      </w:pPr>
      <w:rPr>
        <w:rFonts w:cs="Times New Roman"/>
        <w:b w:val="0"/>
        <w:bCs/>
      </w:rPr>
    </w:lvl>
  </w:abstractNum>
  <w:abstractNum w:abstractNumId="1">
    <w:nsid w:val="004D3478"/>
    <w:multiLevelType w:val="multilevel"/>
    <w:tmpl w:val="A260E2BA"/>
    <w:lvl w:ilvl="0">
      <w:start w:val="1"/>
      <w:numFmt w:val="decimal"/>
      <w:lvlText w:val="%1."/>
      <w:lvlJc w:val="left"/>
      <w:pPr>
        <w:ind w:left="720" w:hanging="360"/>
      </w:pPr>
      <w:rPr>
        <w:rFonts w:ascii="Times New Roman ??????????" w:hAnsi="Times New Roman ??????????"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0C82317"/>
    <w:multiLevelType w:val="hybridMultilevel"/>
    <w:tmpl w:val="BA221C94"/>
    <w:lvl w:ilvl="0" w:tplc="DA6A9670">
      <w:numFmt w:val="bullet"/>
      <w:lvlText w:val="-"/>
      <w:lvlJc w:val="left"/>
      <w:pPr>
        <w:ind w:left="107" w:hanging="117"/>
      </w:pPr>
      <w:rPr>
        <w:rFonts w:ascii="Times New Roman" w:eastAsia="Times New Roman" w:hAnsi="Times New Roman" w:hint="default"/>
        <w:w w:val="100"/>
        <w:sz w:val="20"/>
      </w:rPr>
    </w:lvl>
    <w:lvl w:ilvl="1" w:tplc="F65A8CEA">
      <w:numFmt w:val="bullet"/>
      <w:lvlText w:val="•"/>
      <w:lvlJc w:val="left"/>
      <w:pPr>
        <w:ind w:left="429" w:hanging="117"/>
      </w:pPr>
      <w:rPr>
        <w:rFonts w:hint="default"/>
      </w:rPr>
    </w:lvl>
    <w:lvl w:ilvl="2" w:tplc="763C7046">
      <w:numFmt w:val="bullet"/>
      <w:lvlText w:val="•"/>
      <w:lvlJc w:val="left"/>
      <w:pPr>
        <w:ind w:left="759" w:hanging="117"/>
      </w:pPr>
      <w:rPr>
        <w:rFonts w:hint="default"/>
      </w:rPr>
    </w:lvl>
    <w:lvl w:ilvl="3" w:tplc="CEE6E750">
      <w:numFmt w:val="bullet"/>
      <w:lvlText w:val="•"/>
      <w:lvlJc w:val="left"/>
      <w:pPr>
        <w:ind w:left="1089" w:hanging="117"/>
      </w:pPr>
      <w:rPr>
        <w:rFonts w:hint="default"/>
      </w:rPr>
    </w:lvl>
    <w:lvl w:ilvl="4" w:tplc="7F647C20">
      <w:numFmt w:val="bullet"/>
      <w:lvlText w:val="•"/>
      <w:lvlJc w:val="left"/>
      <w:pPr>
        <w:ind w:left="1419" w:hanging="117"/>
      </w:pPr>
      <w:rPr>
        <w:rFonts w:hint="default"/>
      </w:rPr>
    </w:lvl>
    <w:lvl w:ilvl="5" w:tplc="45CC25AC">
      <w:numFmt w:val="bullet"/>
      <w:lvlText w:val="•"/>
      <w:lvlJc w:val="left"/>
      <w:pPr>
        <w:ind w:left="1749" w:hanging="117"/>
      </w:pPr>
      <w:rPr>
        <w:rFonts w:hint="default"/>
      </w:rPr>
    </w:lvl>
    <w:lvl w:ilvl="6" w:tplc="97BC6B50">
      <w:numFmt w:val="bullet"/>
      <w:lvlText w:val="•"/>
      <w:lvlJc w:val="left"/>
      <w:pPr>
        <w:ind w:left="2078" w:hanging="117"/>
      </w:pPr>
      <w:rPr>
        <w:rFonts w:hint="default"/>
      </w:rPr>
    </w:lvl>
    <w:lvl w:ilvl="7" w:tplc="48A67514">
      <w:numFmt w:val="bullet"/>
      <w:lvlText w:val="•"/>
      <w:lvlJc w:val="left"/>
      <w:pPr>
        <w:ind w:left="2408" w:hanging="117"/>
      </w:pPr>
      <w:rPr>
        <w:rFonts w:hint="default"/>
      </w:rPr>
    </w:lvl>
    <w:lvl w:ilvl="8" w:tplc="FCAE366C">
      <w:numFmt w:val="bullet"/>
      <w:lvlText w:val="•"/>
      <w:lvlJc w:val="left"/>
      <w:pPr>
        <w:ind w:left="2738" w:hanging="117"/>
      </w:pPr>
      <w:rPr>
        <w:rFonts w:hint="default"/>
      </w:rPr>
    </w:lvl>
  </w:abstractNum>
  <w:abstractNum w:abstractNumId="3">
    <w:nsid w:val="07F31ED3"/>
    <w:multiLevelType w:val="hybridMultilevel"/>
    <w:tmpl w:val="8126055E"/>
    <w:lvl w:ilvl="0" w:tplc="633A02B6">
      <w:numFmt w:val="bullet"/>
      <w:lvlText w:val="-"/>
      <w:lvlJc w:val="left"/>
      <w:pPr>
        <w:ind w:left="107" w:hanging="117"/>
      </w:pPr>
      <w:rPr>
        <w:rFonts w:ascii="Times New Roman" w:eastAsia="Times New Roman" w:hAnsi="Times New Roman" w:hint="default"/>
        <w:w w:val="100"/>
        <w:sz w:val="20"/>
      </w:rPr>
    </w:lvl>
    <w:lvl w:ilvl="1" w:tplc="73A63AAA">
      <w:numFmt w:val="bullet"/>
      <w:lvlText w:val="•"/>
      <w:lvlJc w:val="left"/>
      <w:pPr>
        <w:ind w:left="429" w:hanging="117"/>
      </w:pPr>
      <w:rPr>
        <w:rFonts w:hint="default"/>
      </w:rPr>
    </w:lvl>
    <w:lvl w:ilvl="2" w:tplc="1938E7EE">
      <w:numFmt w:val="bullet"/>
      <w:lvlText w:val="•"/>
      <w:lvlJc w:val="left"/>
      <w:pPr>
        <w:ind w:left="759" w:hanging="117"/>
      </w:pPr>
      <w:rPr>
        <w:rFonts w:hint="default"/>
      </w:rPr>
    </w:lvl>
    <w:lvl w:ilvl="3" w:tplc="193EAC32">
      <w:numFmt w:val="bullet"/>
      <w:lvlText w:val="•"/>
      <w:lvlJc w:val="left"/>
      <w:pPr>
        <w:ind w:left="1089" w:hanging="117"/>
      </w:pPr>
      <w:rPr>
        <w:rFonts w:hint="default"/>
      </w:rPr>
    </w:lvl>
    <w:lvl w:ilvl="4" w:tplc="7F94F46C">
      <w:numFmt w:val="bullet"/>
      <w:lvlText w:val="•"/>
      <w:lvlJc w:val="left"/>
      <w:pPr>
        <w:ind w:left="1419" w:hanging="117"/>
      </w:pPr>
      <w:rPr>
        <w:rFonts w:hint="default"/>
      </w:rPr>
    </w:lvl>
    <w:lvl w:ilvl="5" w:tplc="7A047D48">
      <w:numFmt w:val="bullet"/>
      <w:lvlText w:val="•"/>
      <w:lvlJc w:val="left"/>
      <w:pPr>
        <w:ind w:left="1749" w:hanging="117"/>
      </w:pPr>
      <w:rPr>
        <w:rFonts w:hint="default"/>
      </w:rPr>
    </w:lvl>
    <w:lvl w:ilvl="6" w:tplc="ADD45368">
      <w:numFmt w:val="bullet"/>
      <w:lvlText w:val="•"/>
      <w:lvlJc w:val="left"/>
      <w:pPr>
        <w:ind w:left="2078" w:hanging="117"/>
      </w:pPr>
      <w:rPr>
        <w:rFonts w:hint="default"/>
      </w:rPr>
    </w:lvl>
    <w:lvl w:ilvl="7" w:tplc="314A58AE">
      <w:numFmt w:val="bullet"/>
      <w:lvlText w:val="•"/>
      <w:lvlJc w:val="left"/>
      <w:pPr>
        <w:ind w:left="2408" w:hanging="117"/>
      </w:pPr>
      <w:rPr>
        <w:rFonts w:hint="default"/>
      </w:rPr>
    </w:lvl>
    <w:lvl w:ilvl="8" w:tplc="80BE817A">
      <w:numFmt w:val="bullet"/>
      <w:lvlText w:val="•"/>
      <w:lvlJc w:val="left"/>
      <w:pPr>
        <w:ind w:left="2738" w:hanging="117"/>
      </w:pPr>
      <w:rPr>
        <w:rFonts w:hint="default"/>
      </w:rPr>
    </w:lvl>
  </w:abstractNum>
  <w:abstractNum w:abstractNumId="4">
    <w:nsid w:val="09F811CF"/>
    <w:multiLevelType w:val="multilevel"/>
    <w:tmpl w:val="3A5EB43C"/>
    <w:lvl w:ilvl="0">
      <w:start w:val="1"/>
      <w:numFmt w:val="decimal"/>
      <w:lvlText w:val="%1."/>
      <w:lvlJc w:val="left"/>
      <w:pPr>
        <w:tabs>
          <w:tab w:val="num" w:pos="644"/>
        </w:tabs>
        <w:ind w:left="644" w:hanging="360"/>
      </w:pPr>
      <w:rPr>
        <w:rFonts w:cs="Times New Roman"/>
        <w:b/>
      </w:rPr>
    </w:lvl>
    <w:lvl w:ilvl="1">
      <w:start w:val="1"/>
      <w:numFmt w:val="decimal"/>
      <w:isLgl/>
      <w:lvlText w:val="%1.%2."/>
      <w:lvlJc w:val="left"/>
      <w:pPr>
        <w:ind w:left="1620" w:hanging="360"/>
      </w:pPr>
      <w:rPr>
        <w:rFonts w:cs="Times New Roman"/>
        <w:i w:val="0"/>
      </w:rPr>
    </w:lvl>
    <w:lvl w:ilvl="2">
      <w:start w:val="1"/>
      <w:numFmt w:val="decimal"/>
      <w:isLgl/>
      <w:lvlText w:val="%1.%2.%3."/>
      <w:lvlJc w:val="left"/>
      <w:pPr>
        <w:ind w:left="2956" w:hanging="720"/>
      </w:pPr>
      <w:rPr>
        <w:rFonts w:cs="Times New Roman"/>
        <w:i w:val="0"/>
      </w:rPr>
    </w:lvl>
    <w:lvl w:ilvl="3">
      <w:start w:val="1"/>
      <w:numFmt w:val="decimal"/>
      <w:isLgl/>
      <w:lvlText w:val="%1.%2.%3.%4."/>
      <w:lvlJc w:val="left"/>
      <w:pPr>
        <w:ind w:left="3932" w:hanging="720"/>
      </w:pPr>
      <w:rPr>
        <w:rFonts w:cs="Times New Roman"/>
        <w:i w:val="0"/>
      </w:rPr>
    </w:lvl>
    <w:lvl w:ilvl="4">
      <w:start w:val="1"/>
      <w:numFmt w:val="decimal"/>
      <w:isLgl/>
      <w:lvlText w:val="%1.%2.%3.%4.%5."/>
      <w:lvlJc w:val="left"/>
      <w:pPr>
        <w:ind w:left="5268" w:hanging="1080"/>
      </w:pPr>
      <w:rPr>
        <w:rFonts w:cs="Times New Roman"/>
        <w:i w:val="0"/>
      </w:rPr>
    </w:lvl>
    <w:lvl w:ilvl="5">
      <w:start w:val="1"/>
      <w:numFmt w:val="decimal"/>
      <w:isLgl/>
      <w:lvlText w:val="%1.%2.%3.%4.%5.%6."/>
      <w:lvlJc w:val="left"/>
      <w:pPr>
        <w:ind w:left="6244" w:hanging="1080"/>
      </w:pPr>
      <w:rPr>
        <w:rFonts w:cs="Times New Roman"/>
        <w:i w:val="0"/>
      </w:rPr>
    </w:lvl>
    <w:lvl w:ilvl="6">
      <w:start w:val="1"/>
      <w:numFmt w:val="decimal"/>
      <w:isLgl/>
      <w:lvlText w:val="%1.%2.%3.%4.%5.%6.%7."/>
      <w:lvlJc w:val="left"/>
      <w:pPr>
        <w:ind w:left="7580" w:hanging="1440"/>
      </w:pPr>
      <w:rPr>
        <w:rFonts w:cs="Times New Roman"/>
        <w:i w:val="0"/>
      </w:rPr>
    </w:lvl>
    <w:lvl w:ilvl="7">
      <w:start w:val="1"/>
      <w:numFmt w:val="decimal"/>
      <w:isLgl/>
      <w:lvlText w:val="%1.%2.%3.%4.%5.%6.%7.%8."/>
      <w:lvlJc w:val="left"/>
      <w:pPr>
        <w:ind w:left="8556" w:hanging="1440"/>
      </w:pPr>
      <w:rPr>
        <w:rFonts w:cs="Times New Roman"/>
        <w:i w:val="0"/>
      </w:rPr>
    </w:lvl>
    <w:lvl w:ilvl="8">
      <w:start w:val="1"/>
      <w:numFmt w:val="decimal"/>
      <w:isLgl/>
      <w:lvlText w:val="%1.%2.%3.%4.%5.%6.%7.%8.%9."/>
      <w:lvlJc w:val="left"/>
      <w:pPr>
        <w:ind w:left="9892" w:hanging="1800"/>
      </w:pPr>
      <w:rPr>
        <w:rFonts w:cs="Times New Roman"/>
        <w:i w:val="0"/>
      </w:rPr>
    </w:lvl>
  </w:abstractNum>
  <w:abstractNum w:abstractNumId="5">
    <w:nsid w:val="0A4A6147"/>
    <w:multiLevelType w:val="multilevel"/>
    <w:tmpl w:val="EA3CB796"/>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6">
    <w:nsid w:val="0BEF049B"/>
    <w:multiLevelType w:val="multilevel"/>
    <w:tmpl w:val="A976B126"/>
    <w:lvl w:ilvl="0">
      <w:start w:val="1"/>
      <w:numFmt w:val="decimal"/>
      <w:lvlText w:val="%1."/>
      <w:lvlJc w:val="left"/>
      <w:pPr>
        <w:tabs>
          <w:tab w:val="num" w:pos="0"/>
        </w:tabs>
        <w:ind w:left="1080" w:hanging="360"/>
      </w:pPr>
      <w:rPr>
        <w:rFonts w:cs="Times New Roman"/>
        <w:b/>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rPr>
        <w:rFonts w:cs="Times New Roman"/>
      </w:rPr>
    </w:lvl>
    <w:lvl w:ilvl="2">
      <w:start w:val="2"/>
      <w:numFmt w:val="decimal"/>
      <w:isLgl/>
      <w:lvlText w:val="%1.%2.%3."/>
      <w:lvlJc w:val="left"/>
      <w:pPr>
        <w:ind w:left="1570" w:hanging="720"/>
      </w:pPr>
      <w:rPr>
        <w:rFonts w:cs="Times New Roman"/>
      </w:rPr>
    </w:lvl>
    <w:lvl w:ilvl="3">
      <w:start w:val="1"/>
      <w:numFmt w:val="decimal"/>
      <w:isLgl/>
      <w:lvlText w:val="%1.%2.%3.%4."/>
      <w:lvlJc w:val="left"/>
      <w:pPr>
        <w:ind w:left="1853" w:hanging="720"/>
      </w:pPr>
      <w:rPr>
        <w:rFonts w:cs="Times New Roman"/>
      </w:rPr>
    </w:lvl>
    <w:lvl w:ilvl="4">
      <w:start w:val="1"/>
      <w:numFmt w:val="decimal"/>
      <w:isLgl/>
      <w:lvlText w:val="%1.%2.%3.%4.%5."/>
      <w:lvlJc w:val="left"/>
      <w:pPr>
        <w:ind w:left="2496" w:hanging="1080"/>
      </w:pPr>
      <w:rPr>
        <w:rFonts w:cs="Times New Roman"/>
      </w:rPr>
    </w:lvl>
    <w:lvl w:ilvl="5">
      <w:start w:val="1"/>
      <w:numFmt w:val="decimal"/>
      <w:isLgl/>
      <w:lvlText w:val="%1.%2.%3.%4.%5.%6."/>
      <w:lvlJc w:val="left"/>
      <w:pPr>
        <w:ind w:left="2779" w:hanging="1080"/>
      </w:pPr>
      <w:rPr>
        <w:rFonts w:cs="Times New Roman"/>
      </w:rPr>
    </w:lvl>
    <w:lvl w:ilvl="6">
      <w:start w:val="1"/>
      <w:numFmt w:val="decimal"/>
      <w:isLgl/>
      <w:lvlText w:val="%1.%2.%3.%4.%5.%6.%7."/>
      <w:lvlJc w:val="left"/>
      <w:pPr>
        <w:ind w:left="3422" w:hanging="1440"/>
      </w:pPr>
      <w:rPr>
        <w:rFonts w:cs="Times New Roman"/>
      </w:rPr>
    </w:lvl>
    <w:lvl w:ilvl="7">
      <w:start w:val="1"/>
      <w:numFmt w:val="decimal"/>
      <w:isLgl/>
      <w:lvlText w:val="%1.%2.%3.%4.%5.%6.%7.%8."/>
      <w:lvlJc w:val="left"/>
      <w:pPr>
        <w:ind w:left="3705" w:hanging="1440"/>
      </w:pPr>
      <w:rPr>
        <w:rFonts w:cs="Times New Roman"/>
      </w:rPr>
    </w:lvl>
    <w:lvl w:ilvl="8">
      <w:start w:val="1"/>
      <w:numFmt w:val="decimal"/>
      <w:isLgl/>
      <w:lvlText w:val="%1.%2.%3.%4.%5.%6.%7.%8.%9."/>
      <w:lvlJc w:val="left"/>
      <w:pPr>
        <w:ind w:left="4348" w:hanging="1800"/>
      </w:pPr>
      <w:rPr>
        <w:rFonts w:cs="Times New Roman"/>
      </w:rPr>
    </w:lvl>
  </w:abstractNum>
  <w:abstractNum w:abstractNumId="8">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E134F9"/>
    <w:multiLevelType w:val="hybridMultilevel"/>
    <w:tmpl w:val="DD6C30B6"/>
    <w:lvl w:ilvl="0" w:tplc="FFEE08EE">
      <w:start w:val="1"/>
      <w:numFmt w:val="bullet"/>
      <w:lvlText w:val="−"/>
      <w:lvlJc w:val="left"/>
      <w:pPr>
        <w:ind w:left="1429" w:hanging="360"/>
      </w:pPr>
      <w:rPr>
        <w:rFonts w:ascii="Times New Roman" w:hAnsi="Times New Roman" w:hint="default"/>
      </w:rPr>
    </w:lvl>
    <w:lvl w:ilvl="1" w:tplc="FFFFFFFF" w:tentative="1">
      <w:start w:val="1"/>
      <w:numFmt w:val="bullet"/>
      <w:lvlText w:val="o"/>
      <w:lvlJc w:val="left"/>
      <w:pPr>
        <w:ind w:left="2149" w:hanging="360"/>
      </w:pPr>
      <w:rPr>
        <w:rFonts w:ascii="Cambria Math" w:hAnsi="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hint="default"/>
      </w:rPr>
    </w:lvl>
    <w:lvl w:ilvl="8" w:tplc="FFFFFFFF" w:tentative="1">
      <w:start w:val="1"/>
      <w:numFmt w:val="bullet"/>
      <w:lvlText w:val=""/>
      <w:lvlJc w:val="left"/>
      <w:pPr>
        <w:ind w:left="7189" w:hanging="360"/>
      </w:pPr>
      <w:rPr>
        <w:rFonts w:ascii="Arial" w:hAnsi="Arial" w:hint="default"/>
      </w:rPr>
    </w:lvl>
  </w:abstractNum>
  <w:abstractNum w:abstractNumId="1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E3572CF"/>
    <w:multiLevelType w:val="hybridMultilevel"/>
    <w:tmpl w:val="6E54E560"/>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2">
    <w:nsid w:val="33CF4902"/>
    <w:multiLevelType w:val="hybridMultilevel"/>
    <w:tmpl w:val="4CACE320"/>
    <w:lvl w:ilvl="0" w:tplc="C6FADE86">
      <w:start w:val="1"/>
      <w:numFmt w:val="decimal"/>
      <w:lvlText w:val="%1."/>
      <w:lvlJc w:val="left"/>
      <w:pPr>
        <w:ind w:left="340" w:hanging="424"/>
      </w:pPr>
      <w:rPr>
        <w:rFonts w:ascii="Times New Roman" w:eastAsia="Times New Roman" w:hAnsi="Times New Roman" w:cs="Times New Roman" w:hint="default"/>
        <w:w w:val="100"/>
        <w:sz w:val="24"/>
        <w:szCs w:val="24"/>
      </w:rPr>
    </w:lvl>
    <w:lvl w:ilvl="1" w:tplc="35AC65E8">
      <w:numFmt w:val="bullet"/>
      <w:lvlText w:val="•"/>
      <w:lvlJc w:val="left"/>
      <w:pPr>
        <w:ind w:left="1330" w:hanging="424"/>
      </w:pPr>
      <w:rPr>
        <w:rFonts w:hint="default"/>
      </w:rPr>
    </w:lvl>
    <w:lvl w:ilvl="2" w:tplc="F874FE46">
      <w:numFmt w:val="bullet"/>
      <w:lvlText w:val="•"/>
      <w:lvlJc w:val="left"/>
      <w:pPr>
        <w:ind w:left="2321" w:hanging="424"/>
      </w:pPr>
      <w:rPr>
        <w:rFonts w:hint="default"/>
      </w:rPr>
    </w:lvl>
    <w:lvl w:ilvl="3" w:tplc="6F928DEE">
      <w:numFmt w:val="bullet"/>
      <w:lvlText w:val="•"/>
      <w:lvlJc w:val="left"/>
      <w:pPr>
        <w:ind w:left="3311" w:hanging="424"/>
      </w:pPr>
      <w:rPr>
        <w:rFonts w:hint="default"/>
      </w:rPr>
    </w:lvl>
    <w:lvl w:ilvl="4" w:tplc="65E0BA92">
      <w:numFmt w:val="bullet"/>
      <w:lvlText w:val="•"/>
      <w:lvlJc w:val="left"/>
      <w:pPr>
        <w:ind w:left="4302" w:hanging="424"/>
      </w:pPr>
      <w:rPr>
        <w:rFonts w:hint="default"/>
      </w:rPr>
    </w:lvl>
    <w:lvl w:ilvl="5" w:tplc="F438B1C8">
      <w:numFmt w:val="bullet"/>
      <w:lvlText w:val="•"/>
      <w:lvlJc w:val="left"/>
      <w:pPr>
        <w:ind w:left="5293" w:hanging="424"/>
      </w:pPr>
      <w:rPr>
        <w:rFonts w:hint="default"/>
      </w:rPr>
    </w:lvl>
    <w:lvl w:ilvl="6" w:tplc="E1A655FC">
      <w:numFmt w:val="bullet"/>
      <w:lvlText w:val="•"/>
      <w:lvlJc w:val="left"/>
      <w:pPr>
        <w:ind w:left="6283" w:hanging="424"/>
      </w:pPr>
      <w:rPr>
        <w:rFonts w:hint="default"/>
      </w:rPr>
    </w:lvl>
    <w:lvl w:ilvl="7" w:tplc="26F046EC">
      <w:numFmt w:val="bullet"/>
      <w:lvlText w:val="•"/>
      <w:lvlJc w:val="left"/>
      <w:pPr>
        <w:ind w:left="7274" w:hanging="424"/>
      </w:pPr>
      <w:rPr>
        <w:rFonts w:hint="default"/>
      </w:rPr>
    </w:lvl>
    <w:lvl w:ilvl="8" w:tplc="53B47F92">
      <w:numFmt w:val="bullet"/>
      <w:lvlText w:val="•"/>
      <w:lvlJc w:val="left"/>
      <w:pPr>
        <w:ind w:left="8264" w:hanging="424"/>
      </w:pPr>
      <w:rPr>
        <w:rFonts w:hint="default"/>
      </w:rPr>
    </w:lvl>
  </w:abstractNum>
  <w:abstractNum w:abstractNumId="13">
    <w:nsid w:val="42E45BD7"/>
    <w:multiLevelType w:val="hybridMultilevel"/>
    <w:tmpl w:val="2DE2BEC8"/>
    <w:lvl w:ilvl="0" w:tplc="A9F82F4A">
      <w:numFmt w:val="bullet"/>
      <w:lvlText w:val="-"/>
      <w:lvlJc w:val="left"/>
      <w:pPr>
        <w:ind w:left="107" w:hanging="117"/>
      </w:pPr>
      <w:rPr>
        <w:rFonts w:ascii="Times New Roman" w:eastAsia="Times New Roman" w:hAnsi="Times New Roman" w:hint="default"/>
        <w:w w:val="100"/>
        <w:sz w:val="20"/>
      </w:rPr>
    </w:lvl>
    <w:lvl w:ilvl="1" w:tplc="AC3273EE">
      <w:numFmt w:val="bullet"/>
      <w:lvlText w:val="•"/>
      <w:lvlJc w:val="left"/>
      <w:pPr>
        <w:ind w:left="429" w:hanging="117"/>
      </w:pPr>
      <w:rPr>
        <w:rFonts w:hint="default"/>
      </w:rPr>
    </w:lvl>
    <w:lvl w:ilvl="2" w:tplc="D7FECEEA">
      <w:numFmt w:val="bullet"/>
      <w:lvlText w:val="•"/>
      <w:lvlJc w:val="left"/>
      <w:pPr>
        <w:ind w:left="759" w:hanging="117"/>
      </w:pPr>
      <w:rPr>
        <w:rFonts w:hint="default"/>
      </w:rPr>
    </w:lvl>
    <w:lvl w:ilvl="3" w:tplc="6FDCD334">
      <w:numFmt w:val="bullet"/>
      <w:lvlText w:val="•"/>
      <w:lvlJc w:val="left"/>
      <w:pPr>
        <w:ind w:left="1089" w:hanging="117"/>
      </w:pPr>
      <w:rPr>
        <w:rFonts w:hint="default"/>
      </w:rPr>
    </w:lvl>
    <w:lvl w:ilvl="4" w:tplc="F65E2EF8">
      <w:numFmt w:val="bullet"/>
      <w:lvlText w:val="•"/>
      <w:lvlJc w:val="left"/>
      <w:pPr>
        <w:ind w:left="1419" w:hanging="117"/>
      </w:pPr>
      <w:rPr>
        <w:rFonts w:hint="default"/>
      </w:rPr>
    </w:lvl>
    <w:lvl w:ilvl="5" w:tplc="24F2B058">
      <w:numFmt w:val="bullet"/>
      <w:lvlText w:val="•"/>
      <w:lvlJc w:val="left"/>
      <w:pPr>
        <w:ind w:left="1749" w:hanging="117"/>
      </w:pPr>
      <w:rPr>
        <w:rFonts w:hint="default"/>
      </w:rPr>
    </w:lvl>
    <w:lvl w:ilvl="6" w:tplc="D586ECC6">
      <w:numFmt w:val="bullet"/>
      <w:lvlText w:val="•"/>
      <w:lvlJc w:val="left"/>
      <w:pPr>
        <w:ind w:left="2078" w:hanging="117"/>
      </w:pPr>
      <w:rPr>
        <w:rFonts w:hint="default"/>
      </w:rPr>
    </w:lvl>
    <w:lvl w:ilvl="7" w:tplc="121E57A8">
      <w:numFmt w:val="bullet"/>
      <w:lvlText w:val="•"/>
      <w:lvlJc w:val="left"/>
      <w:pPr>
        <w:ind w:left="2408" w:hanging="117"/>
      </w:pPr>
      <w:rPr>
        <w:rFonts w:hint="default"/>
      </w:rPr>
    </w:lvl>
    <w:lvl w:ilvl="8" w:tplc="2408CB2E">
      <w:numFmt w:val="bullet"/>
      <w:lvlText w:val="•"/>
      <w:lvlJc w:val="left"/>
      <w:pPr>
        <w:ind w:left="2738" w:hanging="117"/>
      </w:pPr>
      <w:rPr>
        <w:rFonts w:hint="default"/>
      </w:rPr>
    </w:lvl>
  </w:abstractNum>
  <w:abstractNum w:abstractNumId="14">
    <w:nsid w:val="43887C33"/>
    <w:multiLevelType w:val="hybridMultilevel"/>
    <w:tmpl w:val="11A8B4A4"/>
    <w:lvl w:ilvl="0" w:tplc="A55AE496">
      <w:numFmt w:val="bullet"/>
      <w:lvlText w:val="-"/>
      <w:lvlJc w:val="left"/>
      <w:pPr>
        <w:ind w:left="107" w:hanging="117"/>
      </w:pPr>
      <w:rPr>
        <w:rFonts w:ascii="Times New Roman" w:eastAsia="Times New Roman" w:hAnsi="Times New Roman" w:hint="default"/>
        <w:w w:val="100"/>
        <w:sz w:val="20"/>
      </w:rPr>
    </w:lvl>
    <w:lvl w:ilvl="1" w:tplc="F670D944">
      <w:numFmt w:val="bullet"/>
      <w:lvlText w:val="•"/>
      <w:lvlJc w:val="left"/>
      <w:pPr>
        <w:ind w:left="429" w:hanging="117"/>
      </w:pPr>
      <w:rPr>
        <w:rFonts w:hint="default"/>
      </w:rPr>
    </w:lvl>
    <w:lvl w:ilvl="2" w:tplc="ADA4DDAA">
      <w:numFmt w:val="bullet"/>
      <w:lvlText w:val="•"/>
      <w:lvlJc w:val="left"/>
      <w:pPr>
        <w:ind w:left="759" w:hanging="117"/>
      </w:pPr>
      <w:rPr>
        <w:rFonts w:hint="default"/>
      </w:rPr>
    </w:lvl>
    <w:lvl w:ilvl="3" w:tplc="5D3C5088">
      <w:numFmt w:val="bullet"/>
      <w:lvlText w:val="•"/>
      <w:lvlJc w:val="left"/>
      <w:pPr>
        <w:ind w:left="1089" w:hanging="117"/>
      </w:pPr>
      <w:rPr>
        <w:rFonts w:hint="default"/>
      </w:rPr>
    </w:lvl>
    <w:lvl w:ilvl="4" w:tplc="E2846532">
      <w:numFmt w:val="bullet"/>
      <w:lvlText w:val="•"/>
      <w:lvlJc w:val="left"/>
      <w:pPr>
        <w:ind w:left="1419" w:hanging="117"/>
      </w:pPr>
      <w:rPr>
        <w:rFonts w:hint="default"/>
      </w:rPr>
    </w:lvl>
    <w:lvl w:ilvl="5" w:tplc="90360A9A">
      <w:numFmt w:val="bullet"/>
      <w:lvlText w:val="•"/>
      <w:lvlJc w:val="left"/>
      <w:pPr>
        <w:ind w:left="1749" w:hanging="117"/>
      </w:pPr>
      <w:rPr>
        <w:rFonts w:hint="default"/>
      </w:rPr>
    </w:lvl>
    <w:lvl w:ilvl="6" w:tplc="F508E3E6">
      <w:numFmt w:val="bullet"/>
      <w:lvlText w:val="•"/>
      <w:lvlJc w:val="left"/>
      <w:pPr>
        <w:ind w:left="2078" w:hanging="117"/>
      </w:pPr>
      <w:rPr>
        <w:rFonts w:hint="default"/>
      </w:rPr>
    </w:lvl>
    <w:lvl w:ilvl="7" w:tplc="95E62BA4">
      <w:numFmt w:val="bullet"/>
      <w:lvlText w:val="•"/>
      <w:lvlJc w:val="left"/>
      <w:pPr>
        <w:ind w:left="2408" w:hanging="117"/>
      </w:pPr>
      <w:rPr>
        <w:rFonts w:hint="default"/>
      </w:rPr>
    </w:lvl>
    <w:lvl w:ilvl="8" w:tplc="7980A192">
      <w:numFmt w:val="bullet"/>
      <w:lvlText w:val="•"/>
      <w:lvlJc w:val="left"/>
      <w:pPr>
        <w:ind w:left="2738" w:hanging="117"/>
      </w:pPr>
      <w:rPr>
        <w:rFonts w:hint="default"/>
      </w:rPr>
    </w:lvl>
  </w:abstractNum>
  <w:abstractNum w:abstractNumId="15">
    <w:nsid w:val="48495F91"/>
    <w:multiLevelType w:val="hybridMultilevel"/>
    <w:tmpl w:val="0A68834E"/>
    <w:lvl w:ilvl="0" w:tplc="C8E0B192">
      <w:start w:val="1"/>
      <w:numFmt w:val="decimal"/>
      <w:lvlText w:val="%1."/>
      <w:lvlJc w:val="left"/>
      <w:pPr>
        <w:ind w:left="1814" w:hanging="365"/>
      </w:pPr>
      <w:rPr>
        <w:rFonts w:ascii="Times New Roman" w:eastAsia="Times New Roman" w:hAnsi="Times New Roman" w:cs="Times New Roman" w:hint="default"/>
        <w:b w:val="0"/>
        <w:bCs w:val="0"/>
        <w:i w:val="0"/>
        <w:iCs w:val="0"/>
        <w:color w:val="auto"/>
        <w:spacing w:val="0"/>
        <w:w w:val="100"/>
        <w:sz w:val="25"/>
        <w:szCs w:val="25"/>
      </w:rPr>
    </w:lvl>
    <w:lvl w:ilvl="1" w:tplc="3E4C718E">
      <w:numFmt w:val="bullet"/>
      <w:lvlText w:val="•"/>
      <w:lvlJc w:val="left"/>
      <w:pPr>
        <w:ind w:left="2800" w:hanging="365"/>
      </w:pPr>
      <w:rPr>
        <w:rFonts w:hint="default"/>
      </w:rPr>
    </w:lvl>
    <w:lvl w:ilvl="2" w:tplc="BA3410F4">
      <w:numFmt w:val="bullet"/>
      <w:lvlText w:val="•"/>
      <w:lvlJc w:val="left"/>
      <w:pPr>
        <w:ind w:left="3780" w:hanging="365"/>
      </w:pPr>
      <w:rPr>
        <w:rFonts w:hint="default"/>
      </w:rPr>
    </w:lvl>
    <w:lvl w:ilvl="3" w:tplc="E56E2F68">
      <w:numFmt w:val="bullet"/>
      <w:lvlText w:val="•"/>
      <w:lvlJc w:val="left"/>
      <w:pPr>
        <w:ind w:left="4760" w:hanging="365"/>
      </w:pPr>
      <w:rPr>
        <w:rFonts w:hint="default"/>
      </w:rPr>
    </w:lvl>
    <w:lvl w:ilvl="4" w:tplc="38B00470">
      <w:numFmt w:val="bullet"/>
      <w:lvlText w:val="•"/>
      <w:lvlJc w:val="left"/>
      <w:pPr>
        <w:ind w:left="5740" w:hanging="365"/>
      </w:pPr>
      <w:rPr>
        <w:rFonts w:hint="default"/>
      </w:rPr>
    </w:lvl>
    <w:lvl w:ilvl="5" w:tplc="AF9A4B9C">
      <w:numFmt w:val="bullet"/>
      <w:lvlText w:val="•"/>
      <w:lvlJc w:val="left"/>
      <w:pPr>
        <w:ind w:left="6721" w:hanging="365"/>
      </w:pPr>
      <w:rPr>
        <w:rFonts w:hint="default"/>
      </w:rPr>
    </w:lvl>
    <w:lvl w:ilvl="6" w:tplc="0DA25F06">
      <w:numFmt w:val="bullet"/>
      <w:lvlText w:val="•"/>
      <w:lvlJc w:val="left"/>
      <w:pPr>
        <w:ind w:left="7701" w:hanging="365"/>
      </w:pPr>
      <w:rPr>
        <w:rFonts w:hint="default"/>
      </w:rPr>
    </w:lvl>
    <w:lvl w:ilvl="7" w:tplc="E7F431E8">
      <w:numFmt w:val="bullet"/>
      <w:lvlText w:val="•"/>
      <w:lvlJc w:val="left"/>
      <w:pPr>
        <w:ind w:left="8681" w:hanging="365"/>
      </w:pPr>
      <w:rPr>
        <w:rFonts w:hint="default"/>
      </w:rPr>
    </w:lvl>
    <w:lvl w:ilvl="8" w:tplc="E5C8AAA2">
      <w:numFmt w:val="bullet"/>
      <w:lvlText w:val="•"/>
      <w:lvlJc w:val="left"/>
      <w:pPr>
        <w:ind w:left="9661" w:hanging="365"/>
      </w:pPr>
      <w:rPr>
        <w:rFonts w:hint="default"/>
      </w:rPr>
    </w:lvl>
  </w:abstractNum>
  <w:abstractNum w:abstractNumId="16">
    <w:nsid w:val="4B164FD0"/>
    <w:multiLevelType w:val="hybridMultilevel"/>
    <w:tmpl w:val="3910A53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7">
    <w:nsid w:val="4B832358"/>
    <w:multiLevelType w:val="multilevel"/>
    <w:tmpl w:val="6302A22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8">
    <w:nsid w:val="5A7C0E0C"/>
    <w:multiLevelType w:val="hybridMultilevel"/>
    <w:tmpl w:val="4A9CA0A2"/>
    <w:lvl w:ilvl="0" w:tplc="FFEE08E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72F4ADB"/>
    <w:multiLevelType w:val="hybridMultilevel"/>
    <w:tmpl w:val="6F42B9A6"/>
    <w:lvl w:ilvl="0" w:tplc="4156EFC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6F7E7CE7"/>
    <w:multiLevelType w:val="hybridMultilevel"/>
    <w:tmpl w:val="44840394"/>
    <w:lvl w:ilvl="0" w:tplc="168C80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721B331B"/>
    <w:multiLevelType w:val="hybridMultilevel"/>
    <w:tmpl w:val="B61A96E4"/>
    <w:lvl w:ilvl="0" w:tplc="F6CA56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2">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7C753D"/>
    <w:multiLevelType w:val="hybridMultilevel"/>
    <w:tmpl w:val="D110CED6"/>
    <w:lvl w:ilvl="0" w:tplc="5C7C6100">
      <w:start w:val="1"/>
      <w:numFmt w:val="decimal"/>
      <w:lvlText w:val="%1."/>
      <w:lvlJc w:val="left"/>
      <w:pPr>
        <w:ind w:left="340" w:hanging="240"/>
      </w:pPr>
      <w:rPr>
        <w:rFonts w:ascii="Times New Roman" w:eastAsia="Times New Roman" w:hAnsi="Times New Roman" w:cs="Times New Roman" w:hint="default"/>
        <w:w w:val="100"/>
        <w:sz w:val="24"/>
        <w:szCs w:val="24"/>
      </w:rPr>
    </w:lvl>
    <w:lvl w:ilvl="1" w:tplc="D436A012">
      <w:numFmt w:val="bullet"/>
      <w:lvlText w:val="•"/>
      <w:lvlJc w:val="left"/>
      <w:pPr>
        <w:ind w:left="1330" w:hanging="240"/>
      </w:pPr>
      <w:rPr>
        <w:rFonts w:hint="default"/>
      </w:rPr>
    </w:lvl>
    <w:lvl w:ilvl="2" w:tplc="5D4A722A">
      <w:numFmt w:val="bullet"/>
      <w:lvlText w:val="•"/>
      <w:lvlJc w:val="left"/>
      <w:pPr>
        <w:ind w:left="2321" w:hanging="240"/>
      </w:pPr>
      <w:rPr>
        <w:rFonts w:hint="default"/>
      </w:rPr>
    </w:lvl>
    <w:lvl w:ilvl="3" w:tplc="1218A370">
      <w:numFmt w:val="bullet"/>
      <w:lvlText w:val="•"/>
      <w:lvlJc w:val="left"/>
      <w:pPr>
        <w:ind w:left="3311" w:hanging="240"/>
      </w:pPr>
      <w:rPr>
        <w:rFonts w:hint="default"/>
      </w:rPr>
    </w:lvl>
    <w:lvl w:ilvl="4" w:tplc="9B64E8AE">
      <w:numFmt w:val="bullet"/>
      <w:lvlText w:val="•"/>
      <w:lvlJc w:val="left"/>
      <w:pPr>
        <w:ind w:left="4302" w:hanging="240"/>
      </w:pPr>
      <w:rPr>
        <w:rFonts w:hint="default"/>
      </w:rPr>
    </w:lvl>
    <w:lvl w:ilvl="5" w:tplc="F89291C8">
      <w:numFmt w:val="bullet"/>
      <w:lvlText w:val="•"/>
      <w:lvlJc w:val="left"/>
      <w:pPr>
        <w:ind w:left="5293" w:hanging="240"/>
      </w:pPr>
      <w:rPr>
        <w:rFonts w:hint="default"/>
      </w:rPr>
    </w:lvl>
    <w:lvl w:ilvl="6" w:tplc="3EA0DA72">
      <w:numFmt w:val="bullet"/>
      <w:lvlText w:val="•"/>
      <w:lvlJc w:val="left"/>
      <w:pPr>
        <w:ind w:left="6283" w:hanging="240"/>
      </w:pPr>
      <w:rPr>
        <w:rFonts w:hint="default"/>
      </w:rPr>
    </w:lvl>
    <w:lvl w:ilvl="7" w:tplc="E356EEEE">
      <w:numFmt w:val="bullet"/>
      <w:lvlText w:val="•"/>
      <w:lvlJc w:val="left"/>
      <w:pPr>
        <w:ind w:left="7274" w:hanging="240"/>
      </w:pPr>
      <w:rPr>
        <w:rFonts w:hint="default"/>
      </w:rPr>
    </w:lvl>
    <w:lvl w:ilvl="8" w:tplc="BD3C241A">
      <w:numFmt w:val="bullet"/>
      <w:lvlText w:val="•"/>
      <w:lvlJc w:val="left"/>
      <w:pPr>
        <w:ind w:left="8264" w:hanging="240"/>
      </w:pPr>
      <w:rPr>
        <w:rFonts w:hint="default"/>
      </w:rPr>
    </w:lvl>
  </w:abstractNum>
  <w:num w:numId="1">
    <w:abstractNumId w:val="19"/>
  </w:num>
  <w:num w:numId="2">
    <w:abstractNumId w:val="9"/>
  </w:num>
  <w:num w:numId="3">
    <w:abstractNumId w:val="18"/>
  </w:num>
  <w:num w:numId="4">
    <w:abstractNumId w:val="10"/>
  </w:num>
  <w:num w:numId="5">
    <w:abstractNumId w:val="7"/>
  </w:num>
  <w:num w:numId="6">
    <w:abstractNumId w:val="4"/>
  </w:num>
  <w:num w:numId="7">
    <w:abstractNumId w:val="17"/>
  </w:num>
  <w:num w:numId="8">
    <w:abstractNumId w:val="6"/>
  </w:num>
  <w:num w:numId="9">
    <w:abstractNumId w:val="11"/>
  </w:num>
  <w:num w:numId="10">
    <w:abstractNumId w:val="5"/>
  </w:num>
  <w:num w:numId="11">
    <w:abstractNumId w:val="16"/>
  </w:num>
  <w:num w:numId="12">
    <w:abstractNumId w:val="21"/>
  </w:num>
  <w:num w:numId="13">
    <w:abstractNumId w:val="20"/>
  </w:num>
  <w:num w:numId="14">
    <w:abstractNumId w:val="1"/>
  </w:num>
  <w:num w:numId="15">
    <w:abstractNumId w:val="15"/>
  </w:num>
  <w:num w:numId="16">
    <w:abstractNumId w:val="23"/>
  </w:num>
  <w:num w:numId="17">
    <w:abstractNumId w:val="12"/>
  </w:num>
  <w:num w:numId="18">
    <w:abstractNumId w:val="13"/>
  </w:num>
  <w:num w:numId="19">
    <w:abstractNumId w:val="2"/>
  </w:num>
  <w:num w:numId="20">
    <w:abstractNumId w:val="3"/>
  </w:num>
  <w:num w:numId="21">
    <w:abstractNumId w:val="14"/>
  </w:num>
  <w:num w:numId="22">
    <w:abstractNumId w:val="8"/>
  </w:num>
  <w:num w:numId="23">
    <w:abstractNumId w:val="22"/>
  </w:num>
  <w:num w:numId="24">
    <w:abstractNumId w:val="14"/>
  </w:num>
  <w:num w:numId="25">
    <w:abstractNumId w:val="3"/>
  </w:num>
  <w:num w:numId="26">
    <w:abstractNumId w:val="2"/>
  </w:num>
  <w:num w:numId="27">
    <w:abstractNumId w:val="13"/>
  </w:num>
  <w:num w:numId="28">
    <w:abstractNumId w:val="12"/>
    <w:lvlOverride w:ilvl="0">
      <w:startOverride w:val="1"/>
    </w:lvlOverride>
    <w:lvlOverride w:ilvl="1"/>
    <w:lvlOverride w:ilvl="2"/>
    <w:lvlOverride w:ilvl="3"/>
    <w:lvlOverride w:ilvl="4"/>
    <w:lvlOverride w:ilvl="5"/>
    <w:lvlOverride w:ilvl="6"/>
    <w:lvlOverride w:ilvl="7"/>
    <w:lvlOverride w:ilvl="8"/>
  </w:num>
  <w:num w:numId="29">
    <w:abstractNumId w:val="15"/>
    <w:lvlOverride w:ilvl="0">
      <w:startOverride w:val="1"/>
    </w:lvlOverride>
    <w:lvlOverride w:ilvl="1"/>
    <w:lvlOverride w:ilvl="2"/>
    <w:lvlOverride w:ilvl="3"/>
    <w:lvlOverride w:ilvl="4"/>
    <w:lvlOverride w:ilvl="5"/>
    <w:lvlOverride w:ilvl="6"/>
    <w:lvlOverride w:ilvl="7"/>
    <w:lvlOverride w:ilvl="8"/>
  </w:num>
  <w:num w:numId="30">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217F"/>
    <w:rsid w:val="00001A38"/>
    <w:rsid w:val="0000394E"/>
    <w:rsid w:val="00004A33"/>
    <w:rsid w:val="000079C3"/>
    <w:rsid w:val="00007F70"/>
    <w:rsid w:val="000112BC"/>
    <w:rsid w:val="00011EE3"/>
    <w:rsid w:val="00012459"/>
    <w:rsid w:val="000143A1"/>
    <w:rsid w:val="000156CF"/>
    <w:rsid w:val="000173E8"/>
    <w:rsid w:val="000179F8"/>
    <w:rsid w:val="0002085B"/>
    <w:rsid w:val="00021F15"/>
    <w:rsid w:val="00021F3A"/>
    <w:rsid w:val="000274BC"/>
    <w:rsid w:val="000310CB"/>
    <w:rsid w:val="000376EA"/>
    <w:rsid w:val="00042069"/>
    <w:rsid w:val="00043481"/>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0D02"/>
    <w:rsid w:val="000C3AB8"/>
    <w:rsid w:val="000C4BF6"/>
    <w:rsid w:val="000C5DE0"/>
    <w:rsid w:val="000D4F3F"/>
    <w:rsid w:val="000D4FB5"/>
    <w:rsid w:val="000D6D2B"/>
    <w:rsid w:val="000E2651"/>
    <w:rsid w:val="000E2D3D"/>
    <w:rsid w:val="000E2D5E"/>
    <w:rsid w:val="000E5DF0"/>
    <w:rsid w:val="000E6DD2"/>
    <w:rsid w:val="000E6DE9"/>
    <w:rsid w:val="000F0516"/>
    <w:rsid w:val="000F19BA"/>
    <w:rsid w:val="000F33E9"/>
    <w:rsid w:val="000F419D"/>
    <w:rsid w:val="000F5587"/>
    <w:rsid w:val="000F7723"/>
    <w:rsid w:val="00100BF7"/>
    <w:rsid w:val="00100F1D"/>
    <w:rsid w:val="0010264D"/>
    <w:rsid w:val="001029C2"/>
    <w:rsid w:val="0011295E"/>
    <w:rsid w:val="00115548"/>
    <w:rsid w:val="00115C97"/>
    <w:rsid w:val="00117316"/>
    <w:rsid w:val="00117DB9"/>
    <w:rsid w:val="001244C3"/>
    <w:rsid w:val="001270AE"/>
    <w:rsid w:val="00131795"/>
    <w:rsid w:val="0013186F"/>
    <w:rsid w:val="00132B46"/>
    <w:rsid w:val="00134858"/>
    <w:rsid w:val="00135CE3"/>
    <w:rsid w:val="00135E54"/>
    <w:rsid w:val="00137F0D"/>
    <w:rsid w:val="00144EE1"/>
    <w:rsid w:val="00146C6E"/>
    <w:rsid w:val="00147013"/>
    <w:rsid w:val="00152D91"/>
    <w:rsid w:val="0015591A"/>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5675"/>
    <w:rsid w:val="00187560"/>
    <w:rsid w:val="001944D3"/>
    <w:rsid w:val="00196996"/>
    <w:rsid w:val="00197F9A"/>
    <w:rsid w:val="001A38DD"/>
    <w:rsid w:val="001A5DA5"/>
    <w:rsid w:val="001A6B4D"/>
    <w:rsid w:val="001A723D"/>
    <w:rsid w:val="001B0F14"/>
    <w:rsid w:val="001C3496"/>
    <w:rsid w:val="001C3659"/>
    <w:rsid w:val="001F3287"/>
    <w:rsid w:val="001F38D5"/>
    <w:rsid w:val="001F47BF"/>
    <w:rsid w:val="001F5943"/>
    <w:rsid w:val="001F7412"/>
    <w:rsid w:val="002003DB"/>
    <w:rsid w:val="002005BD"/>
    <w:rsid w:val="00200AFE"/>
    <w:rsid w:val="00200BCC"/>
    <w:rsid w:val="0020413C"/>
    <w:rsid w:val="00207F28"/>
    <w:rsid w:val="0021269D"/>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55798"/>
    <w:rsid w:val="002608A2"/>
    <w:rsid w:val="0026104A"/>
    <w:rsid w:val="00261A98"/>
    <w:rsid w:val="002634CE"/>
    <w:rsid w:val="0026725E"/>
    <w:rsid w:val="00270B26"/>
    <w:rsid w:val="00280ABA"/>
    <w:rsid w:val="00284E57"/>
    <w:rsid w:val="0028524F"/>
    <w:rsid w:val="00286EA2"/>
    <w:rsid w:val="002879BA"/>
    <w:rsid w:val="00290CA1"/>
    <w:rsid w:val="00291E7B"/>
    <w:rsid w:val="00293EFF"/>
    <w:rsid w:val="002945C8"/>
    <w:rsid w:val="00295B42"/>
    <w:rsid w:val="002A19FA"/>
    <w:rsid w:val="002A400A"/>
    <w:rsid w:val="002A538D"/>
    <w:rsid w:val="002A6AB1"/>
    <w:rsid w:val="002B0C4B"/>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CEB"/>
    <w:rsid w:val="00340F33"/>
    <w:rsid w:val="00342180"/>
    <w:rsid w:val="00343F5D"/>
    <w:rsid w:val="00347551"/>
    <w:rsid w:val="003520FD"/>
    <w:rsid w:val="00354DF5"/>
    <w:rsid w:val="00356292"/>
    <w:rsid w:val="0036210B"/>
    <w:rsid w:val="0036387B"/>
    <w:rsid w:val="003649A3"/>
    <w:rsid w:val="003664B6"/>
    <w:rsid w:val="00367F9E"/>
    <w:rsid w:val="00372DD2"/>
    <w:rsid w:val="0037624A"/>
    <w:rsid w:val="00376544"/>
    <w:rsid w:val="00376830"/>
    <w:rsid w:val="00377C72"/>
    <w:rsid w:val="00381F0B"/>
    <w:rsid w:val="00392EEE"/>
    <w:rsid w:val="00395A9E"/>
    <w:rsid w:val="00396F1D"/>
    <w:rsid w:val="003A0480"/>
    <w:rsid w:val="003A4B90"/>
    <w:rsid w:val="003A4C71"/>
    <w:rsid w:val="003A585D"/>
    <w:rsid w:val="003A61FF"/>
    <w:rsid w:val="003A72F9"/>
    <w:rsid w:val="003B060B"/>
    <w:rsid w:val="003B4577"/>
    <w:rsid w:val="003B46DB"/>
    <w:rsid w:val="003B5169"/>
    <w:rsid w:val="003B62BD"/>
    <w:rsid w:val="003B6459"/>
    <w:rsid w:val="003B7149"/>
    <w:rsid w:val="003B7C0D"/>
    <w:rsid w:val="003C351A"/>
    <w:rsid w:val="003C4A7D"/>
    <w:rsid w:val="003C50D0"/>
    <w:rsid w:val="003E3944"/>
    <w:rsid w:val="003E53A2"/>
    <w:rsid w:val="003E679E"/>
    <w:rsid w:val="003E7D10"/>
    <w:rsid w:val="003F199B"/>
    <w:rsid w:val="003F2DBF"/>
    <w:rsid w:val="003F46FC"/>
    <w:rsid w:val="003F6821"/>
    <w:rsid w:val="003F6879"/>
    <w:rsid w:val="003F7CE2"/>
    <w:rsid w:val="003F7D5F"/>
    <w:rsid w:val="00400709"/>
    <w:rsid w:val="00402FDB"/>
    <w:rsid w:val="00412DCD"/>
    <w:rsid w:val="00413206"/>
    <w:rsid w:val="004156BF"/>
    <w:rsid w:val="00420636"/>
    <w:rsid w:val="004211E4"/>
    <w:rsid w:val="00421B42"/>
    <w:rsid w:val="00421DCE"/>
    <w:rsid w:val="00422375"/>
    <w:rsid w:val="004229AC"/>
    <w:rsid w:val="00430D02"/>
    <w:rsid w:val="004324E0"/>
    <w:rsid w:val="00433CDF"/>
    <w:rsid w:val="00434DA2"/>
    <w:rsid w:val="00437EDC"/>
    <w:rsid w:val="00443FB5"/>
    <w:rsid w:val="0044451D"/>
    <w:rsid w:val="00446674"/>
    <w:rsid w:val="00453ED1"/>
    <w:rsid w:val="00456D18"/>
    <w:rsid w:val="0045771E"/>
    <w:rsid w:val="00457DBB"/>
    <w:rsid w:val="004603A3"/>
    <w:rsid w:val="004626BE"/>
    <w:rsid w:val="004719A1"/>
    <w:rsid w:val="004722A0"/>
    <w:rsid w:val="004806A0"/>
    <w:rsid w:val="004809D9"/>
    <w:rsid w:val="00492B9E"/>
    <w:rsid w:val="0049343D"/>
    <w:rsid w:val="00494B4A"/>
    <w:rsid w:val="004A1B5A"/>
    <w:rsid w:val="004A58C7"/>
    <w:rsid w:val="004A5B4D"/>
    <w:rsid w:val="004A715C"/>
    <w:rsid w:val="004A7CA8"/>
    <w:rsid w:val="004B0E9E"/>
    <w:rsid w:val="004B2C5C"/>
    <w:rsid w:val="004B2C7D"/>
    <w:rsid w:val="004B4175"/>
    <w:rsid w:val="004B7CB8"/>
    <w:rsid w:val="004C2EC8"/>
    <w:rsid w:val="004C3CA8"/>
    <w:rsid w:val="004C66DC"/>
    <w:rsid w:val="004D0C83"/>
    <w:rsid w:val="004D3453"/>
    <w:rsid w:val="004D41E5"/>
    <w:rsid w:val="004D6CDF"/>
    <w:rsid w:val="004E036F"/>
    <w:rsid w:val="004E1592"/>
    <w:rsid w:val="004E1D1E"/>
    <w:rsid w:val="004E48F5"/>
    <w:rsid w:val="004F030E"/>
    <w:rsid w:val="004F19D7"/>
    <w:rsid w:val="004F4197"/>
    <w:rsid w:val="004F5C5E"/>
    <w:rsid w:val="004F60DA"/>
    <w:rsid w:val="00500294"/>
    <w:rsid w:val="005024BB"/>
    <w:rsid w:val="00502E27"/>
    <w:rsid w:val="00502F97"/>
    <w:rsid w:val="005038E6"/>
    <w:rsid w:val="005052BF"/>
    <w:rsid w:val="00505834"/>
    <w:rsid w:val="00513999"/>
    <w:rsid w:val="0051713F"/>
    <w:rsid w:val="0052763B"/>
    <w:rsid w:val="00527ABA"/>
    <w:rsid w:val="00533319"/>
    <w:rsid w:val="00533582"/>
    <w:rsid w:val="005346E6"/>
    <w:rsid w:val="00537C30"/>
    <w:rsid w:val="005438AD"/>
    <w:rsid w:val="00543932"/>
    <w:rsid w:val="00550283"/>
    <w:rsid w:val="005551BB"/>
    <w:rsid w:val="0055753C"/>
    <w:rsid w:val="00562CE2"/>
    <w:rsid w:val="005643D7"/>
    <w:rsid w:val="0056478F"/>
    <w:rsid w:val="005648CA"/>
    <w:rsid w:val="005714CE"/>
    <w:rsid w:val="00574913"/>
    <w:rsid w:val="0058000F"/>
    <w:rsid w:val="00582F4D"/>
    <w:rsid w:val="00583426"/>
    <w:rsid w:val="005852C3"/>
    <w:rsid w:val="00585658"/>
    <w:rsid w:val="005857F1"/>
    <w:rsid w:val="00587FF5"/>
    <w:rsid w:val="005905EF"/>
    <w:rsid w:val="00594D59"/>
    <w:rsid w:val="005A07FC"/>
    <w:rsid w:val="005A2B38"/>
    <w:rsid w:val="005A7C98"/>
    <w:rsid w:val="005B2AC8"/>
    <w:rsid w:val="005B4CB3"/>
    <w:rsid w:val="005B7E93"/>
    <w:rsid w:val="005C3984"/>
    <w:rsid w:val="005C636E"/>
    <w:rsid w:val="005C6504"/>
    <w:rsid w:val="005C6A3A"/>
    <w:rsid w:val="005C7265"/>
    <w:rsid w:val="005D0B9C"/>
    <w:rsid w:val="005D2A41"/>
    <w:rsid w:val="005D45EB"/>
    <w:rsid w:val="005D7117"/>
    <w:rsid w:val="005E1251"/>
    <w:rsid w:val="005E28FF"/>
    <w:rsid w:val="005E2A95"/>
    <w:rsid w:val="005E2F5B"/>
    <w:rsid w:val="005E666F"/>
    <w:rsid w:val="005E767F"/>
    <w:rsid w:val="005F254D"/>
    <w:rsid w:val="005F3BA8"/>
    <w:rsid w:val="005F59C7"/>
    <w:rsid w:val="005F647B"/>
    <w:rsid w:val="00600817"/>
    <w:rsid w:val="0060207D"/>
    <w:rsid w:val="006034DE"/>
    <w:rsid w:val="00606711"/>
    <w:rsid w:val="0061235E"/>
    <w:rsid w:val="00615954"/>
    <w:rsid w:val="00620976"/>
    <w:rsid w:val="00621BE8"/>
    <w:rsid w:val="006229A4"/>
    <w:rsid w:val="00635015"/>
    <w:rsid w:val="00636315"/>
    <w:rsid w:val="00640C5A"/>
    <w:rsid w:val="0064202A"/>
    <w:rsid w:val="00643A07"/>
    <w:rsid w:val="00650455"/>
    <w:rsid w:val="00653A84"/>
    <w:rsid w:val="00656A72"/>
    <w:rsid w:val="00656D2D"/>
    <w:rsid w:val="00657EA5"/>
    <w:rsid w:val="00661BCB"/>
    <w:rsid w:val="00663DF9"/>
    <w:rsid w:val="00665678"/>
    <w:rsid w:val="006672FE"/>
    <w:rsid w:val="0067045C"/>
    <w:rsid w:val="0067255A"/>
    <w:rsid w:val="00673ADD"/>
    <w:rsid w:val="006758CE"/>
    <w:rsid w:val="00677DF5"/>
    <w:rsid w:val="00680B79"/>
    <w:rsid w:val="00680EE4"/>
    <w:rsid w:val="0068198B"/>
    <w:rsid w:val="006841BF"/>
    <w:rsid w:val="00693608"/>
    <w:rsid w:val="00693846"/>
    <w:rsid w:val="00696173"/>
    <w:rsid w:val="00697D60"/>
    <w:rsid w:val="006A4AF7"/>
    <w:rsid w:val="006A5CE2"/>
    <w:rsid w:val="006A6F56"/>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382D"/>
    <w:rsid w:val="0070724D"/>
    <w:rsid w:val="0071057A"/>
    <w:rsid w:val="007110CF"/>
    <w:rsid w:val="007112DA"/>
    <w:rsid w:val="00711ECC"/>
    <w:rsid w:val="007129CE"/>
    <w:rsid w:val="00713285"/>
    <w:rsid w:val="0072121D"/>
    <w:rsid w:val="0072134C"/>
    <w:rsid w:val="007217B1"/>
    <w:rsid w:val="007271F1"/>
    <w:rsid w:val="00731549"/>
    <w:rsid w:val="007340DE"/>
    <w:rsid w:val="00734895"/>
    <w:rsid w:val="0074040E"/>
    <w:rsid w:val="007408DC"/>
    <w:rsid w:val="00741526"/>
    <w:rsid w:val="0074288A"/>
    <w:rsid w:val="00743120"/>
    <w:rsid w:val="007438FA"/>
    <w:rsid w:val="00744FD5"/>
    <w:rsid w:val="007452B6"/>
    <w:rsid w:val="00745A46"/>
    <w:rsid w:val="007508E1"/>
    <w:rsid w:val="007533BF"/>
    <w:rsid w:val="0075494A"/>
    <w:rsid w:val="00754BF2"/>
    <w:rsid w:val="00761C8A"/>
    <w:rsid w:val="00762720"/>
    <w:rsid w:val="0076514F"/>
    <w:rsid w:val="007661E7"/>
    <w:rsid w:val="0077014D"/>
    <w:rsid w:val="00770390"/>
    <w:rsid w:val="00774C93"/>
    <w:rsid w:val="00774CB0"/>
    <w:rsid w:val="00776404"/>
    <w:rsid w:val="00781491"/>
    <w:rsid w:val="00781668"/>
    <w:rsid w:val="00782EFC"/>
    <w:rsid w:val="00783A45"/>
    <w:rsid w:val="00783BE7"/>
    <w:rsid w:val="00784B56"/>
    <w:rsid w:val="00785307"/>
    <w:rsid w:val="007863C1"/>
    <w:rsid w:val="007900D3"/>
    <w:rsid w:val="007A1BB6"/>
    <w:rsid w:val="007A233F"/>
    <w:rsid w:val="007A5964"/>
    <w:rsid w:val="007B0B1F"/>
    <w:rsid w:val="007B0D1E"/>
    <w:rsid w:val="007B344B"/>
    <w:rsid w:val="007B4E02"/>
    <w:rsid w:val="007B552B"/>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4182"/>
    <w:rsid w:val="007E5D87"/>
    <w:rsid w:val="007F1FD0"/>
    <w:rsid w:val="007F7288"/>
    <w:rsid w:val="008018C7"/>
    <w:rsid w:val="00802A37"/>
    <w:rsid w:val="00805A4D"/>
    <w:rsid w:val="00811207"/>
    <w:rsid w:val="00811910"/>
    <w:rsid w:val="00815CB5"/>
    <w:rsid w:val="0081775B"/>
    <w:rsid w:val="00820155"/>
    <w:rsid w:val="008211DE"/>
    <w:rsid w:val="0082217F"/>
    <w:rsid w:val="008221DB"/>
    <w:rsid w:val="00823E83"/>
    <w:rsid w:val="00824A07"/>
    <w:rsid w:val="008276F3"/>
    <w:rsid w:val="0083014A"/>
    <w:rsid w:val="0083183C"/>
    <w:rsid w:val="008336C6"/>
    <w:rsid w:val="0083567F"/>
    <w:rsid w:val="00837A22"/>
    <w:rsid w:val="00851896"/>
    <w:rsid w:val="00856436"/>
    <w:rsid w:val="008566E9"/>
    <w:rsid w:val="00857232"/>
    <w:rsid w:val="008573EA"/>
    <w:rsid w:val="008613FA"/>
    <w:rsid w:val="0086178E"/>
    <w:rsid w:val="00866E9A"/>
    <w:rsid w:val="0086709B"/>
    <w:rsid w:val="00870AA2"/>
    <w:rsid w:val="008714EF"/>
    <w:rsid w:val="008729B7"/>
    <w:rsid w:val="008739EF"/>
    <w:rsid w:val="00880D43"/>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3BD4"/>
    <w:rsid w:val="008B7222"/>
    <w:rsid w:val="008C3BD2"/>
    <w:rsid w:val="008C3C0E"/>
    <w:rsid w:val="008D00EF"/>
    <w:rsid w:val="008D2724"/>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07908"/>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03D8"/>
    <w:rsid w:val="00951D9B"/>
    <w:rsid w:val="009559C1"/>
    <w:rsid w:val="00955D56"/>
    <w:rsid w:val="0095653B"/>
    <w:rsid w:val="00956668"/>
    <w:rsid w:val="00957653"/>
    <w:rsid w:val="009618DF"/>
    <w:rsid w:val="00962AFE"/>
    <w:rsid w:val="009644CA"/>
    <w:rsid w:val="0097007D"/>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47"/>
    <w:rsid w:val="009D709B"/>
    <w:rsid w:val="009E44E8"/>
    <w:rsid w:val="009E57EA"/>
    <w:rsid w:val="009F2E8E"/>
    <w:rsid w:val="009F6FDA"/>
    <w:rsid w:val="00A0276D"/>
    <w:rsid w:val="00A055DC"/>
    <w:rsid w:val="00A06CD6"/>
    <w:rsid w:val="00A07404"/>
    <w:rsid w:val="00A10B16"/>
    <w:rsid w:val="00A10FBD"/>
    <w:rsid w:val="00A12848"/>
    <w:rsid w:val="00A12CBE"/>
    <w:rsid w:val="00A20347"/>
    <w:rsid w:val="00A21972"/>
    <w:rsid w:val="00A21A63"/>
    <w:rsid w:val="00A324EB"/>
    <w:rsid w:val="00A33D52"/>
    <w:rsid w:val="00A3570A"/>
    <w:rsid w:val="00A37E46"/>
    <w:rsid w:val="00A41920"/>
    <w:rsid w:val="00A43059"/>
    <w:rsid w:val="00A51D2C"/>
    <w:rsid w:val="00A54E6F"/>
    <w:rsid w:val="00A55A51"/>
    <w:rsid w:val="00A63431"/>
    <w:rsid w:val="00A6653D"/>
    <w:rsid w:val="00A66B22"/>
    <w:rsid w:val="00A679AA"/>
    <w:rsid w:val="00A71768"/>
    <w:rsid w:val="00A73A61"/>
    <w:rsid w:val="00A74CC1"/>
    <w:rsid w:val="00A7639A"/>
    <w:rsid w:val="00A77FF8"/>
    <w:rsid w:val="00A858FE"/>
    <w:rsid w:val="00A92CA3"/>
    <w:rsid w:val="00A92DA2"/>
    <w:rsid w:val="00A936C2"/>
    <w:rsid w:val="00A94AF6"/>
    <w:rsid w:val="00A9500D"/>
    <w:rsid w:val="00A95C65"/>
    <w:rsid w:val="00AA0619"/>
    <w:rsid w:val="00AA1B7A"/>
    <w:rsid w:val="00AA30B8"/>
    <w:rsid w:val="00AA538C"/>
    <w:rsid w:val="00AA5BD1"/>
    <w:rsid w:val="00AA6DDA"/>
    <w:rsid w:val="00AA7F68"/>
    <w:rsid w:val="00AB1C3A"/>
    <w:rsid w:val="00AB3372"/>
    <w:rsid w:val="00AB61E8"/>
    <w:rsid w:val="00AB69AB"/>
    <w:rsid w:val="00AB6F52"/>
    <w:rsid w:val="00AC4AB1"/>
    <w:rsid w:val="00AC58B5"/>
    <w:rsid w:val="00AD1AEA"/>
    <w:rsid w:val="00AD32F1"/>
    <w:rsid w:val="00AE4631"/>
    <w:rsid w:val="00AE57D4"/>
    <w:rsid w:val="00AE6F05"/>
    <w:rsid w:val="00AF28AC"/>
    <w:rsid w:val="00AF2BD9"/>
    <w:rsid w:val="00B00D17"/>
    <w:rsid w:val="00B01238"/>
    <w:rsid w:val="00B02AA4"/>
    <w:rsid w:val="00B04261"/>
    <w:rsid w:val="00B049BF"/>
    <w:rsid w:val="00B0786A"/>
    <w:rsid w:val="00B07A59"/>
    <w:rsid w:val="00B115E3"/>
    <w:rsid w:val="00B12284"/>
    <w:rsid w:val="00B15148"/>
    <w:rsid w:val="00B20A56"/>
    <w:rsid w:val="00B21841"/>
    <w:rsid w:val="00B23FE2"/>
    <w:rsid w:val="00B25BC4"/>
    <w:rsid w:val="00B4007E"/>
    <w:rsid w:val="00B4086B"/>
    <w:rsid w:val="00B421C2"/>
    <w:rsid w:val="00B432BF"/>
    <w:rsid w:val="00B4535B"/>
    <w:rsid w:val="00B46EE6"/>
    <w:rsid w:val="00B47A03"/>
    <w:rsid w:val="00B54813"/>
    <w:rsid w:val="00B5795F"/>
    <w:rsid w:val="00B663FB"/>
    <w:rsid w:val="00B66728"/>
    <w:rsid w:val="00B7084A"/>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52EF"/>
    <w:rsid w:val="00BC7A2E"/>
    <w:rsid w:val="00BD1C92"/>
    <w:rsid w:val="00BD6A9B"/>
    <w:rsid w:val="00BD744C"/>
    <w:rsid w:val="00BE320C"/>
    <w:rsid w:val="00BE63F1"/>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77D"/>
    <w:rsid w:val="00C35B20"/>
    <w:rsid w:val="00C36BD4"/>
    <w:rsid w:val="00C40043"/>
    <w:rsid w:val="00C422A9"/>
    <w:rsid w:val="00C455CE"/>
    <w:rsid w:val="00C4573C"/>
    <w:rsid w:val="00C460EE"/>
    <w:rsid w:val="00C471C3"/>
    <w:rsid w:val="00C500FE"/>
    <w:rsid w:val="00C55112"/>
    <w:rsid w:val="00C632F2"/>
    <w:rsid w:val="00C63897"/>
    <w:rsid w:val="00C64156"/>
    <w:rsid w:val="00C64571"/>
    <w:rsid w:val="00C70539"/>
    <w:rsid w:val="00C7085A"/>
    <w:rsid w:val="00C712C3"/>
    <w:rsid w:val="00C73079"/>
    <w:rsid w:val="00C7352F"/>
    <w:rsid w:val="00C743DA"/>
    <w:rsid w:val="00C7536E"/>
    <w:rsid w:val="00C809CD"/>
    <w:rsid w:val="00C81E65"/>
    <w:rsid w:val="00C83797"/>
    <w:rsid w:val="00C87179"/>
    <w:rsid w:val="00C878C8"/>
    <w:rsid w:val="00C95532"/>
    <w:rsid w:val="00CA2333"/>
    <w:rsid w:val="00CA2C06"/>
    <w:rsid w:val="00CA4094"/>
    <w:rsid w:val="00CA551B"/>
    <w:rsid w:val="00CA7760"/>
    <w:rsid w:val="00CB2490"/>
    <w:rsid w:val="00CB4004"/>
    <w:rsid w:val="00CB56F2"/>
    <w:rsid w:val="00CB5F72"/>
    <w:rsid w:val="00CB6F71"/>
    <w:rsid w:val="00CB70AF"/>
    <w:rsid w:val="00CB71D8"/>
    <w:rsid w:val="00CC02F7"/>
    <w:rsid w:val="00CC0E54"/>
    <w:rsid w:val="00CC21D3"/>
    <w:rsid w:val="00CC325B"/>
    <w:rsid w:val="00CC74BA"/>
    <w:rsid w:val="00CC7BD0"/>
    <w:rsid w:val="00CD0013"/>
    <w:rsid w:val="00CD252E"/>
    <w:rsid w:val="00CD2973"/>
    <w:rsid w:val="00CD4574"/>
    <w:rsid w:val="00CD7BAB"/>
    <w:rsid w:val="00CE7D23"/>
    <w:rsid w:val="00CF71C2"/>
    <w:rsid w:val="00D005AA"/>
    <w:rsid w:val="00D03070"/>
    <w:rsid w:val="00D05ABC"/>
    <w:rsid w:val="00D0680D"/>
    <w:rsid w:val="00D1179D"/>
    <w:rsid w:val="00D132AD"/>
    <w:rsid w:val="00D1333E"/>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3829"/>
    <w:rsid w:val="00D84816"/>
    <w:rsid w:val="00D86513"/>
    <w:rsid w:val="00D86789"/>
    <w:rsid w:val="00D902F4"/>
    <w:rsid w:val="00D91ADA"/>
    <w:rsid w:val="00D93919"/>
    <w:rsid w:val="00D94E86"/>
    <w:rsid w:val="00D961D0"/>
    <w:rsid w:val="00DA0089"/>
    <w:rsid w:val="00DA2D6C"/>
    <w:rsid w:val="00DA5102"/>
    <w:rsid w:val="00DA7D58"/>
    <w:rsid w:val="00DB3748"/>
    <w:rsid w:val="00DB3C62"/>
    <w:rsid w:val="00DB444D"/>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1FD"/>
    <w:rsid w:val="00DE7355"/>
    <w:rsid w:val="00DE7ABE"/>
    <w:rsid w:val="00DF064B"/>
    <w:rsid w:val="00DF068E"/>
    <w:rsid w:val="00DF0A07"/>
    <w:rsid w:val="00DF0B3A"/>
    <w:rsid w:val="00DF1EFC"/>
    <w:rsid w:val="00DF3BDB"/>
    <w:rsid w:val="00DF5A57"/>
    <w:rsid w:val="00DF5FAC"/>
    <w:rsid w:val="00E00371"/>
    <w:rsid w:val="00E04831"/>
    <w:rsid w:val="00E06E2E"/>
    <w:rsid w:val="00E10A30"/>
    <w:rsid w:val="00E10B85"/>
    <w:rsid w:val="00E11160"/>
    <w:rsid w:val="00E11C84"/>
    <w:rsid w:val="00E129BC"/>
    <w:rsid w:val="00E17BEA"/>
    <w:rsid w:val="00E17F05"/>
    <w:rsid w:val="00E22BB1"/>
    <w:rsid w:val="00E2393C"/>
    <w:rsid w:val="00E27D58"/>
    <w:rsid w:val="00E301BF"/>
    <w:rsid w:val="00E32731"/>
    <w:rsid w:val="00E35630"/>
    <w:rsid w:val="00E35BDB"/>
    <w:rsid w:val="00E370AF"/>
    <w:rsid w:val="00E40A99"/>
    <w:rsid w:val="00E40C10"/>
    <w:rsid w:val="00E41C93"/>
    <w:rsid w:val="00E426F9"/>
    <w:rsid w:val="00E464D0"/>
    <w:rsid w:val="00E517B1"/>
    <w:rsid w:val="00E52125"/>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1E60"/>
    <w:rsid w:val="00E82BD5"/>
    <w:rsid w:val="00E9036F"/>
    <w:rsid w:val="00E91799"/>
    <w:rsid w:val="00E969F8"/>
    <w:rsid w:val="00EA5B86"/>
    <w:rsid w:val="00EA6E1D"/>
    <w:rsid w:val="00EB0134"/>
    <w:rsid w:val="00EB29C0"/>
    <w:rsid w:val="00EB4BFC"/>
    <w:rsid w:val="00EB4DFB"/>
    <w:rsid w:val="00EB5BB1"/>
    <w:rsid w:val="00EB7056"/>
    <w:rsid w:val="00EC09F6"/>
    <w:rsid w:val="00EC0ECC"/>
    <w:rsid w:val="00EC1C3E"/>
    <w:rsid w:val="00EC55B4"/>
    <w:rsid w:val="00EC5E35"/>
    <w:rsid w:val="00EC7722"/>
    <w:rsid w:val="00ED0B47"/>
    <w:rsid w:val="00ED2880"/>
    <w:rsid w:val="00ED2B5F"/>
    <w:rsid w:val="00ED6170"/>
    <w:rsid w:val="00EE0DFF"/>
    <w:rsid w:val="00EE1773"/>
    <w:rsid w:val="00EE625F"/>
    <w:rsid w:val="00EF00AF"/>
    <w:rsid w:val="00EF09B2"/>
    <w:rsid w:val="00EF167F"/>
    <w:rsid w:val="00EF1869"/>
    <w:rsid w:val="00EF5E14"/>
    <w:rsid w:val="00F00D1F"/>
    <w:rsid w:val="00F013BA"/>
    <w:rsid w:val="00F01EA2"/>
    <w:rsid w:val="00F06054"/>
    <w:rsid w:val="00F10B34"/>
    <w:rsid w:val="00F1150F"/>
    <w:rsid w:val="00F1278D"/>
    <w:rsid w:val="00F12CC6"/>
    <w:rsid w:val="00F14F08"/>
    <w:rsid w:val="00F15970"/>
    <w:rsid w:val="00F1687F"/>
    <w:rsid w:val="00F172FB"/>
    <w:rsid w:val="00F1799E"/>
    <w:rsid w:val="00F245D0"/>
    <w:rsid w:val="00F301BB"/>
    <w:rsid w:val="00F31A64"/>
    <w:rsid w:val="00F323B7"/>
    <w:rsid w:val="00F324E7"/>
    <w:rsid w:val="00F36E58"/>
    <w:rsid w:val="00F36E61"/>
    <w:rsid w:val="00F40FD5"/>
    <w:rsid w:val="00F42B0D"/>
    <w:rsid w:val="00F44812"/>
    <w:rsid w:val="00F44ED6"/>
    <w:rsid w:val="00F509BC"/>
    <w:rsid w:val="00F51D4D"/>
    <w:rsid w:val="00F5373D"/>
    <w:rsid w:val="00F54598"/>
    <w:rsid w:val="00F551DA"/>
    <w:rsid w:val="00F56026"/>
    <w:rsid w:val="00F578A1"/>
    <w:rsid w:val="00F607EF"/>
    <w:rsid w:val="00F62DD3"/>
    <w:rsid w:val="00F63E6B"/>
    <w:rsid w:val="00F64E28"/>
    <w:rsid w:val="00F65890"/>
    <w:rsid w:val="00F666EC"/>
    <w:rsid w:val="00F70A68"/>
    <w:rsid w:val="00F716DB"/>
    <w:rsid w:val="00F7330E"/>
    <w:rsid w:val="00F735C1"/>
    <w:rsid w:val="00F7660E"/>
    <w:rsid w:val="00F77D1D"/>
    <w:rsid w:val="00F80283"/>
    <w:rsid w:val="00F80C94"/>
    <w:rsid w:val="00F876CD"/>
    <w:rsid w:val="00F87CCB"/>
    <w:rsid w:val="00F92178"/>
    <w:rsid w:val="00F94F60"/>
    <w:rsid w:val="00F9569D"/>
    <w:rsid w:val="00FA67F6"/>
    <w:rsid w:val="00FA680C"/>
    <w:rsid w:val="00FA77B1"/>
    <w:rsid w:val="00FB2082"/>
    <w:rsid w:val="00FB371B"/>
    <w:rsid w:val="00FB3D4F"/>
    <w:rsid w:val="00FB50A0"/>
    <w:rsid w:val="00FB641F"/>
    <w:rsid w:val="00FC1BE0"/>
    <w:rsid w:val="00FC6123"/>
    <w:rsid w:val="00FD01E7"/>
    <w:rsid w:val="00FD0E3A"/>
    <w:rsid w:val="00FD14F2"/>
    <w:rsid w:val="00FD1B9F"/>
    <w:rsid w:val="00FD2187"/>
    <w:rsid w:val="00FD47CB"/>
    <w:rsid w:val="00FD541B"/>
    <w:rsid w:val="00FD6F78"/>
    <w:rsid w:val="00FE1961"/>
    <w:rsid w:val="00FE21B6"/>
    <w:rsid w:val="00FE4BF9"/>
    <w:rsid w:val="00FE5BA7"/>
    <w:rsid w:val="00FE617C"/>
    <w:rsid w:val="00FE71C4"/>
    <w:rsid w:val="00FE7458"/>
    <w:rsid w:val="00FE7E5F"/>
    <w:rsid w:val="00FF0072"/>
    <w:rsid w:val="00FF37BD"/>
    <w:rsid w:val="00FF3B2A"/>
    <w:rsid w:val="00FF5FA8"/>
    <w:rsid w:val="00FF61BD"/>
    <w:rsid w:val="00FF6D6C"/>
    <w:rsid w:val="00FF78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A61FF"/>
    <w:rPr>
      <w:lang w:eastAsia="en-US"/>
    </w:rPr>
  </w:style>
  <w:style w:type="paragraph" w:styleId="Heading1">
    <w:name w:val="heading 1"/>
    <w:basedOn w:val="Normal"/>
    <w:link w:val="Heading1Char"/>
    <w:uiPriority w:val="99"/>
    <w:qFormat/>
    <w:rsid w:val="006E7FF4"/>
    <w:pPr>
      <w:spacing w:before="100" w:beforeAutospacing="1" w:after="100" w:afterAutospacing="1"/>
      <w:jc w:val="center"/>
      <w:outlineLvl w:val="0"/>
    </w:pPr>
    <w:rPr>
      <w:rFonts w:ascii="Times New Roman" w:eastAsia="Times New Roman" w:hAnsi="Times New Roman"/>
      <w:b/>
      <w:bCs/>
      <w:kern w:val="36"/>
      <w:sz w:val="24"/>
      <w:szCs w:val="24"/>
      <w:lang w:eastAsia="ru-RU"/>
    </w:rPr>
  </w:style>
  <w:style w:type="paragraph" w:styleId="Heading2">
    <w:name w:val="heading 2"/>
    <w:basedOn w:val="Normal"/>
    <w:next w:val="Normal"/>
    <w:link w:val="Heading2Char"/>
    <w:uiPriority w:val="99"/>
    <w:qFormat/>
    <w:rsid w:val="00DE1FCA"/>
    <w:pPr>
      <w:keepNext/>
      <w:spacing w:before="240" w:after="60"/>
      <w:outlineLvl w:val="1"/>
    </w:pPr>
    <w:rPr>
      <w:rFonts w:ascii="Arial" w:eastAsia="Times New Roman" w:hAnsi="Arial"/>
      <w:b/>
      <w:bCs/>
      <w:i/>
      <w:iCs/>
      <w:sz w:val="28"/>
      <w:szCs w:val="28"/>
      <w:lang w:eastAsia="ru-RU"/>
    </w:rPr>
  </w:style>
  <w:style w:type="paragraph" w:styleId="Heading3">
    <w:name w:val="heading 3"/>
    <w:basedOn w:val="Normal"/>
    <w:next w:val="Normal"/>
    <w:link w:val="Heading3Char"/>
    <w:uiPriority w:val="99"/>
    <w:qFormat/>
    <w:rsid w:val="00DE1FCA"/>
    <w:pPr>
      <w:keepNext/>
      <w:spacing w:before="240" w:after="60"/>
      <w:outlineLvl w:val="2"/>
    </w:pPr>
    <w:rPr>
      <w:rFonts w:ascii="Arial" w:eastAsia="Times New Roman" w:hAnsi="Arial"/>
      <w:b/>
      <w:bCs/>
      <w:sz w:val="26"/>
      <w:szCs w:val="26"/>
      <w:lang w:eastAsia="ru-RU"/>
    </w:rPr>
  </w:style>
  <w:style w:type="paragraph" w:styleId="Heading4">
    <w:name w:val="heading 4"/>
    <w:basedOn w:val="Heading3"/>
    <w:next w:val="Normal"/>
    <w:link w:val="Heading4Char"/>
    <w:uiPriority w:val="99"/>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7FF4"/>
    <w:rPr>
      <w:rFonts w:ascii="Times New Roman" w:hAnsi="Times New Roman" w:cs="Times New Roman"/>
      <w:b/>
      <w:bCs/>
      <w:kern w:val="36"/>
      <w:sz w:val="24"/>
      <w:szCs w:val="24"/>
      <w:lang w:eastAsia="ru-RU"/>
    </w:rPr>
  </w:style>
  <w:style w:type="character" w:customStyle="1" w:styleId="Heading2Char">
    <w:name w:val="Heading 2 Char"/>
    <w:basedOn w:val="DefaultParagraphFont"/>
    <w:link w:val="Heading2"/>
    <w:uiPriority w:val="99"/>
    <w:locked/>
    <w:rsid w:val="00DE1FCA"/>
    <w:rPr>
      <w:rFonts w:ascii="Arial" w:hAnsi="Arial" w:cs="Times New Roman"/>
      <w:b/>
      <w:bCs/>
      <w:i/>
      <w:iCs/>
      <w:sz w:val="28"/>
      <w:szCs w:val="28"/>
    </w:rPr>
  </w:style>
  <w:style w:type="character" w:customStyle="1" w:styleId="Heading3Char">
    <w:name w:val="Heading 3 Char"/>
    <w:basedOn w:val="DefaultParagraphFont"/>
    <w:link w:val="Heading3"/>
    <w:uiPriority w:val="99"/>
    <w:locked/>
    <w:rsid w:val="00DE1FCA"/>
    <w:rPr>
      <w:rFonts w:ascii="Arial" w:hAnsi="Arial" w:cs="Times New Roman"/>
      <w:b/>
      <w:bCs/>
      <w:sz w:val="26"/>
      <w:szCs w:val="26"/>
    </w:rPr>
  </w:style>
  <w:style w:type="character" w:customStyle="1" w:styleId="Heading4Char">
    <w:name w:val="Heading 4 Char"/>
    <w:basedOn w:val="DefaultParagraphFont"/>
    <w:link w:val="Heading4"/>
    <w:uiPriority w:val="99"/>
    <w:locked/>
    <w:rsid w:val="00DE1FCA"/>
    <w:rPr>
      <w:rFonts w:ascii="Times New Roman" w:hAnsi="Times New Roman" w:cs="Times New Roman"/>
      <w:b/>
      <w:bCs/>
      <w:sz w:val="24"/>
      <w:szCs w:val="24"/>
    </w:rPr>
  </w:style>
  <w:style w:type="table" w:styleId="TableGrid">
    <w:name w:val="Table Grid"/>
    <w:basedOn w:val="TableNormal"/>
    <w:uiPriority w:val="99"/>
    <w:rsid w:val="008221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Этапы,Содержание. 2 уровень"/>
    <w:basedOn w:val="Normal"/>
    <w:link w:val="ListParagraphChar"/>
    <w:uiPriority w:val="99"/>
    <w:qFormat/>
    <w:rsid w:val="00851896"/>
    <w:pPr>
      <w:ind w:left="720"/>
      <w:contextualSpacing/>
    </w:pPr>
  </w:style>
  <w:style w:type="table" w:customStyle="1" w:styleId="1">
    <w:name w:val="Сетка таблицы1"/>
    <w:uiPriority w:val="99"/>
    <w:rsid w:val="00A2197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286EA2"/>
    <w:rPr>
      <w:rFonts w:cs="Times New Roman"/>
      <w:sz w:val="16"/>
      <w:szCs w:val="16"/>
    </w:rPr>
  </w:style>
  <w:style w:type="paragraph" w:styleId="CommentText">
    <w:name w:val="annotation text"/>
    <w:basedOn w:val="Normal"/>
    <w:link w:val="CommentTextChar"/>
    <w:uiPriority w:val="99"/>
    <w:rsid w:val="00286EA2"/>
    <w:rPr>
      <w:sz w:val="20"/>
      <w:szCs w:val="20"/>
    </w:rPr>
  </w:style>
  <w:style w:type="character" w:customStyle="1" w:styleId="CommentTextChar">
    <w:name w:val="Comment Text Char"/>
    <w:basedOn w:val="DefaultParagraphFont"/>
    <w:link w:val="CommentText"/>
    <w:uiPriority w:val="99"/>
    <w:locked/>
    <w:rsid w:val="00286EA2"/>
    <w:rPr>
      <w:rFonts w:cs="Times New Roman"/>
      <w:sz w:val="20"/>
      <w:szCs w:val="20"/>
    </w:rPr>
  </w:style>
  <w:style w:type="paragraph" w:styleId="CommentSubject">
    <w:name w:val="annotation subject"/>
    <w:basedOn w:val="CommentText"/>
    <w:next w:val="CommentText"/>
    <w:link w:val="CommentSubjectChar"/>
    <w:uiPriority w:val="99"/>
    <w:rsid w:val="00286EA2"/>
    <w:rPr>
      <w:b/>
      <w:bCs/>
    </w:rPr>
  </w:style>
  <w:style w:type="character" w:customStyle="1" w:styleId="CommentSubjectChar">
    <w:name w:val="Comment Subject Char"/>
    <w:basedOn w:val="CommentTextChar"/>
    <w:link w:val="CommentSubject"/>
    <w:uiPriority w:val="99"/>
    <w:locked/>
    <w:rsid w:val="00286EA2"/>
    <w:rPr>
      <w:b/>
      <w:bCs/>
    </w:rPr>
  </w:style>
  <w:style w:type="table" w:customStyle="1" w:styleId="11">
    <w:name w:val="Сетка таблицы11"/>
    <w:uiPriority w:val="99"/>
    <w:rsid w:val="00774CB0"/>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0D6D2B"/>
    <w:rPr>
      <w:lang w:eastAsia="en-US"/>
    </w:rPr>
  </w:style>
  <w:style w:type="paragraph" w:styleId="Header">
    <w:name w:val="header"/>
    <w:basedOn w:val="Normal"/>
    <w:link w:val="HeaderChar"/>
    <w:uiPriority w:val="99"/>
    <w:rsid w:val="00A858FE"/>
    <w:pPr>
      <w:tabs>
        <w:tab w:val="center" w:pos="4677"/>
        <w:tab w:val="right" w:pos="9355"/>
      </w:tabs>
    </w:pPr>
  </w:style>
  <w:style w:type="character" w:customStyle="1" w:styleId="HeaderChar">
    <w:name w:val="Header Char"/>
    <w:basedOn w:val="DefaultParagraphFont"/>
    <w:link w:val="Header"/>
    <w:uiPriority w:val="99"/>
    <w:locked/>
    <w:rsid w:val="00A858FE"/>
    <w:rPr>
      <w:rFonts w:cs="Times New Roman"/>
    </w:rPr>
  </w:style>
  <w:style w:type="paragraph" w:styleId="Footer">
    <w:name w:val="footer"/>
    <w:aliases w:val="Нижний колонтитул Знак Знак Знак,Нижний колонтитул1,Нижний колонтитул Знак Знак"/>
    <w:basedOn w:val="Normal"/>
    <w:link w:val="FooterChar"/>
    <w:uiPriority w:val="99"/>
    <w:rsid w:val="00A858FE"/>
    <w:pPr>
      <w:tabs>
        <w:tab w:val="center" w:pos="4677"/>
        <w:tab w:val="right" w:pos="9355"/>
      </w:tabs>
    </w:pPr>
  </w:style>
  <w:style w:type="character" w:customStyle="1" w:styleId="FooterChar">
    <w:name w:val="Footer Char"/>
    <w:aliases w:val="Нижний колонтитул Знак Знак Знак Char,Нижний колонтитул1 Char,Нижний колонтитул Знак Знак Char"/>
    <w:basedOn w:val="DefaultParagraphFont"/>
    <w:link w:val="Footer"/>
    <w:uiPriority w:val="99"/>
    <w:locked/>
    <w:rsid w:val="00A858FE"/>
    <w:rPr>
      <w:rFonts w:cs="Times New Roman"/>
    </w:rPr>
  </w:style>
  <w:style w:type="character" w:styleId="Hyperlink">
    <w:name w:val="Hyperlink"/>
    <w:basedOn w:val="DefaultParagraphFont"/>
    <w:uiPriority w:val="99"/>
    <w:rsid w:val="00802A37"/>
    <w:rPr>
      <w:rFonts w:cs="Times New Roman"/>
      <w:color w:val="0563C1"/>
      <w:u w:val="single"/>
    </w:rPr>
  </w:style>
  <w:style w:type="character" w:customStyle="1" w:styleId="10">
    <w:name w:val="Неразрешенное упоминание1"/>
    <w:basedOn w:val="DefaultParagraphFont"/>
    <w:uiPriority w:val="99"/>
    <w:semiHidden/>
    <w:rsid w:val="00802A37"/>
    <w:rPr>
      <w:rFonts w:cs="Times New Roman"/>
      <w:color w:val="605E5C"/>
      <w:shd w:val="clear" w:color="auto" w:fill="E1DFDD"/>
    </w:rPr>
  </w:style>
  <w:style w:type="character" w:customStyle="1" w:styleId="ListParagraphChar">
    <w:name w:val="List Paragraph Char"/>
    <w:aliases w:val="Этапы Char,Содержание. 2 уровень Char"/>
    <w:link w:val="ListParagraph"/>
    <w:uiPriority w:val="99"/>
    <w:locked/>
    <w:rsid w:val="00E10A30"/>
  </w:style>
  <w:style w:type="paragraph" w:customStyle="1" w:styleId="ConsPlusNormal">
    <w:name w:val="ConsPlusNormal"/>
    <w:uiPriority w:val="99"/>
    <w:rsid w:val="00200AFE"/>
    <w:pPr>
      <w:widowControl w:val="0"/>
      <w:autoSpaceDE w:val="0"/>
      <w:autoSpaceDN w:val="0"/>
      <w:adjustRightInd w:val="0"/>
    </w:pPr>
    <w:rPr>
      <w:rFonts w:ascii="Arial" w:eastAsia="Times New Roman" w:hAnsi="Arial" w:cs="Arial"/>
      <w:sz w:val="20"/>
      <w:szCs w:val="20"/>
    </w:rPr>
  </w:style>
  <w:style w:type="paragraph" w:styleId="FootnoteText">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Normal"/>
    <w:link w:val="FootnoteTextChar1"/>
    <w:uiPriority w:val="99"/>
    <w:rsid w:val="00943A3D"/>
    <w:rPr>
      <w:rFonts w:ascii="Times New Roman" w:eastAsia="Times New Roman" w:hAnsi="Times New Roman"/>
      <w:sz w:val="20"/>
      <w:szCs w:val="20"/>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DefaultParagraphFont"/>
    <w:link w:val="FootnoteText"/>
    <w:uiPriority w:val="99"/>
    <w:locked/>
    <w:rsid w:val="00DE1FCA"/>
    <w:rPr>
      <w:rFonts w:ascii="Times New Roman" w:hAnsi="Times New Roman" w:cs="Times New Roman"/>
      <w:sz w:val="20"/>
      <w:lang w:eastAsia="ru-RU"/>
    </w:rPr>
  </w:style>
  <w:style w:type="character" w:customStyle="1" w:styleId="FootnoteTextChar1">
    <w:name w:val="Footnote Text Char1"/>
    <w:aliases w:val="F1 Char1,Текст сноски Знак1 Знак1 Char1,Текст сноски Знак Знак Знак1 Char1,Текст сноски Знак1 Знак Знак Char1,Текст сноски Знак Знак Знак Знак Char1,Текст сноски Знак4 Char1,Текст сноски Знак Знак3 Char1,Знак6 Char"/>
    <w:basedOn w:val="DefaultParagraphFont"/>
    <w:link w:val="FootnoteText"/>
    <w:uiPriority w:val="99"/>
    <w:locked/>
    <w:rsid w:val="00943A3D"/>
    <w:rPr>
      <w:rFonts w:ascii="Times New Roman" w:hAnsi="Times New Roman" w:cs="Times New Roman"/>
      <w:sz w:val="20"/>
      <w:szCs w:val="20"/>
    </w:rPr>
  </w:style>
  <w:style w:type="character" w:styleId="FootnoteReference">
    <w:name w:val="footnote reference"/>
    <w:aliases w:val="Знак сноски-FN,Ciae niinee-FN,AЗнак сноски зел,Знак Знак7"/>
    <w:basedOn w:val="DefaultParagraphFont"/>
    <w:link w:val="12"/>
    <w:uiPriority w:val="99"/>
    <w:locked/>
    <w:rsid w:val="00943A3D"/>
    <w:rPr>
      <w:rFonts w:cs="Times New Roman"/>
      <w:vertAlign w:val="superscript"/>
    </w:rPr>
  </w:style>
  <w:style w:type="paragraph" w:styleId="BodyText">
    <w:name w:val="Body Text"/>
    <w:basedOn w:val="Normal"/>
    <w:link w:val="BodyTextChar"/>
    <w:uiPriority w:val="99"/>
    <w:rsid w:val="00F31A64"/>
    <w:pPr>
      <w:widowControl w:val="0"/>
      <w:snapToGrid w:val="0"/>
      <w:spacing w:before="120" w:after="120"/>
      <w:jc w:val="both"/>
    </w:pPr>
    <w:rPr>
      <w:rFonts w:ascii="Times New Roman" w:eastAsia="Times New Roman" w:hAnsi="Times New Roman"/>
      <w:sz w:val="24"/>
      <w:szCs w:val="20"/>
      <w:lang w:eastAsia="ru-RU"/>
    </w:rPr>
  </w:style>
  <w:style w:type="character" w:customStyle="1" w:styleId="BodyTextChar">
    <w:name w:val="Body Text Char"/>
    <w:basedOn w:val="DefaultParagraphFont"/>
    <w:link w:val="BodyText"/>
    <w:uiPriority w:val="99"/>
    <w:locked/>
    <w:rsid w:val="00F31A64"/>
    <w:rPr>
      <w:rFonts w:ascii="Times New Roman" w:hAnsi="Times New Roman" w:cs="Times New Roman"/>
      <w:sz w:val="20"/>
      <w:szCs w:val="20"/>
      <w:lang w:eastAsia="ru-RU"/>
    </w:rPr>
  </w:style>
  <w:style w:type="paragraph" w:styleId="BalloonText">
    <w:name w:val="Balloon Text"/>
    <w:basedOn w:val="Normal"/>
    <w:link w:val="BalloonTextChar"/>
    <w:uiPriority w:val="99"/>
    <w:rsid w:val="00395A9E"/>
    <w:rPr>
      <w:rFonts w:ascii="Segoe UI" w:hAnsi="Segoe UI" w:cs="Segoe UI"/>
      <w:sz w:val="18"/>
      <w:szCs w:val="18"/>
    </w:rPr>
  </w:style>
  <w:style w:type="character" w:customStyle="1" w:styleId="BalloonTextChar">
    <w:name w:val="Balloon Text Char"/>
    <w:basedOn w:val="DefaultParagraphFont"/>
    <w:link w:val="BalloonText"/>
    <w:uiPriority w:val="99"/>
    <w:locked/>
    <w:rsid w:val="00395A9E"/>
    <w:rPr>
      <w:rFonts w:ascii="Segoe UI" w:hAnsi="Segoe UI" w:cs="Segoe UI"/>
      <w:sz w:val="18"/>
      <w:szCs w:val="18"/>
    </w:rPr>
  </w:style>
  <w:style w:type="paragraph" w:customStyle="1" w:styleId="Default">
    <w:name w:val="Default"/>
    <w:uiPriority w:val="99"/>
    <w:rsid w:val="00433CDF"/>
    <w:pPr>
      <w:autoSpaceDE w:val="0"/>
      <w:autoSpaceDN w:val="0"/>
      <w:adjustRightInd w:val="0"/>
    </w:pPr>
    <w:rPr>
      <w:color w:val="000000"/>
      <w:sz w:val="24"/>
      <w:szCs w:val="24"/>
      <w:lang w:eastAsia="en-US"/>
    </w:rPr>
  </w:style>
  <w:style w:type="paragraph" w:styleId="Subtitle">
    <w:name w:val="Subtitle"/>
    <w:basedOn w:val="Normal"/>
    <w:next w:val="Normal"/>
    <w:link w:val="SubtitleChar"/>
    <w:uiPriority w:val="99"/>
    <w:qFormat/>
    <w:rsid w:val="00433CDF"/>
    <w:pPr>
      <w:numPr>
        <w:ilvl w:val="1"/>
      </w:numPr>
      <w:spacing w:after="160" w:line="259" w:lineRule="auto"/>
    </w:pPr>
    <w:rPr>
      <w:rFonts w:eastAsia="Times New Roman"/>
      <w:color w:val="5A5A5A"/>
      <w:spacing w:val="15"/>
    </w:rPr>
  </w:style>
  <w:style w:type="character" w:customStyle="1" w:styleId="SubtitleChar">
    <w:name w:val="Subtitle Char"/>
    <w:basedOn w:val="DefaultParagraphFont"/>
    <w:link w:val="Subtitle"/>
    <w:uiPriority w:val="99"/>
    <w:locked/>
    <w:rsid w:val="00433CDF"/>
    <w:rPr>
      <w:rFonts w:eastAsia="Times New Roman" w:cs="Times New Roman"/>
      <w:color w:val="5A5A5A"/>
      <w:spacing w:val="15"/>
    </w:rPr>
  </w:style>
  <w:style w:type="character" w:styleId="FollowedHyperlink">
    <w:name w:val="FollowedHyperlink"/>
    <w:basedOn w:val="DefaultParagraphFont"/>
    <w:uiPriority w:val="99"/>
    <w:rsid w:val="00433CDF"/>
    <w:rPr>
      <w:rFonts w:cs="Times New Roman"/>
      <w:color w:val="954F72"/>
      <w:u w:val="single"/>
    </w:rPr>
  </w:style>
  <w:style w:type="paragraph" w:styleId="TOC1">
    <w:name w:val="toc 1"/>
    <w:basedOn w:val="Normal"/>
    <w:next w:val="Normal"/>
    <w:autoRedefine/>
    <w:uiPriority w:val="99"/>
    <w:rsid w:val="00896BB3"/>
    <w:pPr>
      <w:tabs>
        <w:tab w:val="right" w:leader="dot" w:pos="9639"/>
      </w:tabs>
      <w:spacing w:before="120" w:line="276" w:lineRule="auto"/>
    </w:pPr>
    <w:rPr>
      <w:b/>
      <w:bCs/>
      <w:noProof/>
    </w:rPr>
  </w:style>
  <w:style w:type="table" w:customStyle="1" w:styleId="TableNormal1">
    <w:name w:val="Table Normal1"/>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14">
    <w:name w:val="Table Normal14"/>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2">
    <w:name w:val="Table Normal2"/>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5">
    <w:name w:val="Table Normal5"/>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6">
    <w:name w:val="Table Normal6"/>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7">
    <w:name w:val="Table Normal7"/>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8">
    <w:name w:val="Table Normal8"/>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9">
    <w:name w:val="Table Normal9"/>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DE1FCA"/>
    <w:pPr>
      <w:widowControl w:val="0"/>
      <w:autoSpaceDE w:val="0"/>
      <w:autoSpaceDN w:val="0"/>
    </w:pPr>
    <w:rPr>
      <w:rFonts w:ascii="Times New Roman" w:eastAsia="Times New Roman" w:hAnsi="Times New Roman"/>
    </w:rPr>
  </w:style>
  <w:style w:type="table" w:customStyle="1" w:styleId="TableNormal10">
    <w:name w:val="Table Normal10"/>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11">
    <w:name w:val="Table Normal11"/>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12">
    <w:name w:val="Table Normal12"/>
    <w:uiPriority w:val="99"/>
    <w:semiHidden/>
    <w:rsid w:val="00DE1FCA"/>
    <w:pPr>
      <w:widowControl w:val="0"/>
      <w:autoSpaceDE w:val="0"/>
      <w:autoSpaceDN w:val="0"/>
    </w:pPr>
    <w:rPr>
      <w:lang w:val="en-US" w:eastAsia="en-US"/>
    </w:rPr>
    <w:tblPr>
      <w:tblInd w:w="0" w:type="dxa"/>
      <w:tblCellMar>
        <w:top w:w="0" w:type="dxa"/>
        <w:left w:w="0" w:type="dxa"/>
        <w:bottom w:w="0" w:type="dxa"/>
        <w:right w:w="0" w:type="dxa"/>
      </w:tblCellMar>
    </w:tblPr>
  </w:style>
  <w:style w:type="character" w:customStyle="1" w:styleId="13">
    <w:name w:val="Гиперссылка1"/>
    <w:basedOn w:val="DefaultParagraphFont"/>
    <w:uiPriority w:val="99"/>
    <w:rsid w:val="00DE1FCA"/>
    <w:rPr>
      <w:rFonts w:cs="Times New Roman"/>
      <w:color w:val="0000FF"/>
      <w:u w:val="single"/>
    </w:rPr>
  </w:style>
  <w:style w:type="character" w:customStyle="1" w:styleId="14">
    <w:name w:val="Просмотренная гиперссылка1"/>
    <w:basedOn w:val="DefaultParagraphFont"/>
    <w:uiPriority w:val="99"/>
    <w:semiHidden/>
    <w:rsid w:val="00DE1FCA"/>
    <w:rPr>
      <w:rFonts w:cs="Times New Roman"/>
      <w:color w:val="800080"/>
      <w:u w:val="single"/>
    </w:rPr>
  </w:style>
  <w:style w:type="character" w:styleId="Emphasis">
    <w:name w:val="Emphasis"/>
    <w:basedOn w:val="DefaultParagraphFont"/>
    <w:uiPriority w:val="99"/>
    <w:qFormat/>
    <w:rsid w:val="00DE1FCA"/>
    <w:rPr>
      <w:rFonts w:ascii="Times New Roman" w:hAnsi="Times New Roman" w:cs="Times New Roman"/>
      <w:i/>
    </w:rPr>
  </w:style>
  <w:style w:type="paragraph" w:customStyle="1" w:styleId="msonormal0">
    <w:name w:val="msonormal"/>
    <w:basedOn w:val="Normal"/>
    <w:uiPriority w:val="99"/>
    <w:rsid w:val="00DE1FCA"/>
    <w:pPr>
      <w:spacing w:after="200" w:line="276" w:lineRule="auto"/>
    </w:pPr>
    <w:rPr>
      <w:rFonts w:ascii="Times New Roman" w:eastAsia="Times New Roman" w:hAnsi="Times New Roman"/>
      <w:sz w:val="24"/>
      <w:szCs w:val="24"/>
      <w:lang w:eastAsia="ru-RU"/>
    </w:rPr>
  </w:style>
  <w:style w:type="paragraph" w:styleId="NormalWe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Normal"/>
    <w:uiPriority w:val="99"/>
    <w:rsid w:val="00DE1FCA"/>
    <w:pPr>
      <w:spacing w:after="200" w:line="276" w:lineRule="auto"/>
    </w:pPr>
    <w:rPr>
      <w:rFonts w:ascii="Times New Roman" w:eastAsia="Times New Roman" w:hAnsi="Times New Roman"/>
      <w:sz w:val="24"/>
      <w:szCs w:val="24"/>
      <w:lang w:eastAsia="ru-RU"/>
    </w:rPr>
  </w:style>
  <w:style w:type="paragraph" w:styleId="TOC2">
    <w:name w:val="toc 2"/>
    <w:basedOn w:val="Normal"/>
    <w:next w:val="Normal"/>
    <w:autoRedefine/>
    <w:uiPriority w:val="99"/>
    <w:rsid w:val="00E52B01"/>
    <w:pPr>
      <w:tabs>
        <w:tab w:val="right" w:leader="dot" w:pos="9639"/>
      </w:tabs>
      <w:spacing w:before="120"/>
      <w:ind w:left="240"/>
    </w:pPr>
    <w:rPr>
      <w:rFonts w:ascii="Times New Roman" w:eastAsia="Times New Roman" w:hAnsi="Times New Roman"/>
      <w:i/>
      <w:iCs/>
      <w:noProof/>
      <w:sz w:val="24"/>
      <w:szCs w:val="24"/>
      <w:lang w:eastAsia="ru-RU"/>
    </w:rPr>
  </w:style>
  <w:style w:type="paragraph" w:styleId="TOC3">
    <w:name w:val="toc 3"/>
    <w:basedOn w:val="Normal"/>
    <w:next w:val="Normal"/>
    <w:autoRedefine/>
    <w:uiPriority w:val="99"/>
    <w:rsid w:val="00DE1FCA"/>
    <w:pPr>
      <w:ind w:left="480"/>
    </w:pPr>
    <w:rPr>
      <w:rFonts w:ascii="Times New Roman" w:eastAsia="Times New Roman" w:hAnsi="Times New Roman"/>
      <w:sz w:val="28"/>
      <w:szCs w:val="28"/>
      <w:lang w:eastAsia="ru-RU"/>
    </w:rPr>
  </w:style>
  <w:style w:type="paragraph" w:styleId="TOC4">
    <w:name w:val="toc 4"/>
    <w:basedOn w:val="Normal"/>
    <w:next w:val="Normal"/>
    <w:autoRedefine/>
    <w:uiPriority w:val="99"/>
    <w:rsid w:val="00DE1FCA"/>
    <w:pPr>
      <w:ind w:left="720"/>
    </w:pPr>
    <w:rPr>
      <w:rFonts w:eastAsia="Times New Roman" w:cs="Calibri"/>
      <w:sz w:val="20"/>
      <w:szCs w:val="20"/>
      <w:lang w:eastAsia="ru-RU"/>
    </w:rPr>
  </w:style>
  <w:style w:type="paragraph" w:styleId="TOC5">
    <w:name w:val="toc 5"/>
    <w:basedOn w:val="Normal"/>
    <w:next w:val="Normal"/>
    <w:autoRedefine/>
    <w:uiPriority w:val="99"/>
    <w:rsid w:val="00DE1FCA"/>
    <w:pPr>
      <w:ind w:left="960"/>
    </w:pPr>
    <w:rPr>
      <w:rFonts w:eastAsia="Times New Roman" w:cs="Calibri"/>
      <w:sz w:val="20"/>
      <w:szCs w:val="20"/>
      <w:lang w:eastAsia="ru-RU"/>
    </w:rPr>
  </w:style>
  <w:style w:type="paragraph" w:styleId="TOC6">
    <w:name w:val="toc 6"/>
    <w:basedOn w:val="Normal"/>
    <w:next w:val="Normal"/>
    <w:autoRedefine/>
    <w:uiPriority w:val="99"/>
    <w:rsid w:val="00DE1FCA"/>
    <w:pPr>
      <w:ind w:left="1200"/>
    </w:pPr>
    <w:rPr>
      <w:rFonts w:eastAsia="Times New Roman" w:cs="Calibri"/>
      <w:sz w:val="20"/>
      <w:szCs w:val="20"/>
      <w:lang w:eastAsia="ru-RU"/>
    </w:rPr>
  </w:style>
  <w:style w:type="paragraph" w:styleId="TOC7">
    <w:name w:val="toc 7"/>
    <w:basedOn w:val="Normal"/>
    <w:next w:val="Normal"/>
    <w:autoRedefine/>
    <w:uiPriority w:val="99"/>
    <w:rsid w:val="00DE1FCA"/>
    <w:pPr>
      <w:ind w:left="1440"/>
    </w:pPr>
    <w:rPr>
      <w:rFonts w:eastAsia="Times New Roman" w:cs="Calibri"/>
      <w:sz w:val="20"/>
      <w:szCs w:val="20"/>
      <w:lang w:eastAsia="ru-RU"/>
    </w:rPr>
  </w:style>
  <w:style w:type="paragraph" w:styleId="TOC8">
    <w:name w:val="toc 8"/>
    <w:basedOn w:val="Normal"/>
    <w:next w:val="Normal"/>
    <w:autoRedefine/>
    <w:uiPriority w:val="99"/>
    <w:rsid w:val="00DE1FCA"/>
    <w:pPr>
      <w:ind w:left="1680"/>
    </w:pPr>
    <w:rPr>
      <w:rFonts w:eastAsia="Times New Roman" w:cs="Calibri"/>
      <w:sz w:val="20"/>
      <w:szCs w:val="20"/>
      <w:lang w:eastAsia="ru-RU"/>
    </w:rPr>
  </w:style>
  <w:style w:type="paragraph" w:styleId="TOC9">
    <w:name w:val="toc 9"/>
    <w:basedOn w:val="Normal"/>
    <w:next w:val="Normal"/>
    <w:autoRedefine/>
    <w:uiPriority w:val="99"/>
    <w:rsid w:val="00DE1FCA"/>
    <w:pPr>
      <w:ind w:left="1920"/>
    </w:pPr>
    <w:rPr>
      <w:rFonts w:eastAsia="Times New Roman" w:cs="Calibri"/>
      <w:sz w:val="20"/>
      <w:szCs w:val="20"/>
      <w:lang w:eastAsia="ru-RU"/>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basedOn w:val="DefaultParagraphFont"/>
    <w:uiPriority w:val="99"/>
    <w:semiHidden/>
    <w:rsid w:val="00DE1FCA"/>
    <w:rPr>
      <w:rFonts w:ascii="Calibri" w:hAnsi="Calibri" w:cs="Times New Roman"/>
      <w:lang w:val="ru-RU" w:eastAsia="ru-RU"/>
    </w:rPr>
  </w:style>
  <w:style w:type="paragraph" w:styleId="EndnoteText">
    <w:name w:val="endnote text"/>
    <w:basedOn w:val="Normal"/>
    <w:link w:val="EndnoteTextChar"/>
    <w:uiPriority w:val="99"/>
    <w:semiHidden/>
    <w:rsid w:val="00DE1FCA"/>
    <w:rPr>
      <w:rFonts w:eastAsia="Times New Roman"/>
      <w:sz w:val="20"/>
      <w:szCs w:val="20"/>
      <w:lang w:eastAsia="ru-RU"/>
    </w:rPr>
  </w:style>
  <w:style w:type="character" w:customStyle="1" w:styleId="EndnoteTextChar">
    <w:name w:val="Endnote Text Char"/>
    <w:basedOn w:val="DefaultParagraphFont"/>
    <w:link w:val="EndnoteText"/>
    <w:uiPriority w:val="99"/>
    <w:semiHidden/>
    <w:locked/>
    <w:rsid w:val="00DE1FCA"/>
    <w:rPr>
      <w:rFonts w:ascii="Calibri" w:hAnsi="Calibri" w:cs="Times New Roman"/>
      <w:sz w:val="20"/>
      <w:szCs w:val="20"/>
    </w:rPr>
  </w:style>
  <w:style w:type="paragraph" w:styleId="List2">
    <w:name w:val="List 2"/>
    <w:basedOn w:val="Normal"/>
    <w:uiPriority w:val="99"/>
    <w:rsid w:val="00DE1FCA"/>
    <w:pPr>
      <w:spacing w:before="120" w:after="120"/>
      <w:ind w:left="720" w:hanging="360"/>
      <w:jc w:val="both"/>
    </w:pPr>
    <w:rPr>
      <w:rFonts w:ascii="Arial" w:eastAsia="Batang" w:hAnsi="Arial"/>
      <w:sz w:val="20"/>
      <w:szCs w:val="24"/>
      <w:lang w:eastAsia="ko-KR"/>
    </w:rPr>
  </w:style>
  <w:style w:type="paragraph" w:styleId="BodyText2">
    <w:name w:val="Body Text 2"/>
    <w:basedOn w:val="Normal"/>
    <w:link w:val="BodyText2Char"/>
    <w:uiPriority w:val="99"/>
    <w:rsid w:val="00DE1FCA"/>
    <w:pPr>
      <w:ind w:right="-57"/>
      <w:jc w:val="both"/>
    </w:pPr>
    <w:rPr>
      <w:rFonts w:ascii="Times New Roman" w:eastAsia="Times New Roman" w:hAnsi="Times New Roman"/>
      <w:sz w:val="24"/>
      <w:szCs w:val="24"/>
      <w:lang w:eastAsia="ru-RU"/>
    </w:rPr>
  </w:style>
  <w:style w:type="character" w:customStyle="1" w:styleId="BodyText2Char">
    <w:name w:val="Body Text 2 Char"/>
    <w:basedOn w:val="DefaultParagraphFont"/>
    <w:link w:val="BodyText2"/>
    <w:uiPriority w:val="99"/>
    <w:locked/>
    <w:rsid w:val="00DE1FCA"/>
    <w:rPr>
      <w:rFonts w:ascii="Times New Roman" w:hAnsi="Times New Roman" w:cs="Times New Roman"/>
      <w:sz w:val="24"/>
      <w:szCs w:val="24"/>
    </w:rPr>
  </w:style>
  <w:style w:type="paragraph" w:styleId="BodyTextIndent2">
    <w:name w:val="Body Text Indent 2"/>
    <w:basedOn w:val="Normal"/>
    <w:link w:val="BodyTextIndent2Char"/>
    <w:uiPriority w:val="99"/>
    <w:rsid w:val="00DE1FCA"/>
    <w:pPr>
      <w:spacing w:after="120" w:line="480" w:lineRule="auto"/>
      <w:ind w:left="283"/>
    </w:pPr>
    <w:rPr>
      <w:rFonts w:ascii="Times New Roman" w:eastAsia="Times New Roman" w:hAnsi="Times New Roman"/>
      <w:sz w:val="24"/>
      <w:szCs w:val="24"/>
      <w:lang w:eastAsia="ru-RU"/>
    </w:rPr>
  </w:style>
  <w:style w:type="character" w:customStyle="1" w:styleId="BodyTextIndent2Char">
    <w:name w:val="Body Text Indent 2 Char"/>
    <w:basedOn w:val="DefaultParagraphFont"/>
    <w:link w:val="BodyTextIndent2"/>
    <w:uiPriority w:val="99"/>
    <w:locked/>
    <w:rsid w:val="00DE1FCA"/>
    <w:rPr>
      <w:rFonts w:ascii="Times New Roman" w:hAnsi="Times New Roman" w:cs="Times New Roman"/>
      <w:sz w:val="24"/>
      <w:szCs w:val="24"/>
    </w:rPr>
  </w:style>
  <w:style w:type="paragraph" w:customStyle="1" w:styleId="a">
    <w:name w:val="Внимание"/>
    <w:basedOn w:val="Normal"/>
    <w:next w:val="Normal"/>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0">
    <w:name w:val="Внимание: криминал!!"/>
    <w:basedOn w:val="a"/>
    <w:next w:val="Normal"/>
    <w:uiPriority w:val="99"/>
    <w:rsid w:val="00DE1FCA"/>
  </w:style>
  <w:style w:type="paragraph" w:customStyle="1" w:styleId="a1">
    <w:name w:val="Внимание: недобросовестность!"/>
    <w:basedOn w:val="a"/>
    <w:next w:val="Normal"/>
    <w:uiPriority w:val="99"/>
    <w:rsid w:val="00DE1FCA"/>
  </w:style>
  <w:style w:type="paragraph" w:customStyle="1" w:styleId="a2">
    <w:name w:val="Дочерний элемент списка"/>
    <w:basedOn w:val="Normal"/>
    <w:next w:val="Normal"/>
    <w:uiPriority w:val="99"/>
    <w:rsid w:val="00DE1FCA"/>
    <w:pPr>
      <w:widowControl w:val="0"/>
      <w:autoSpaceDE w:val="0"/>
      <w:autoSpaceDN w:val="0"/>
      <w:adjustRightInd w:val="0"/>
      <w:spacing w:line="360" w:lineRule="auto"/>
      <w:jc w:val="both"/>
    </w:pPr>
    <w:rPr>
      <w:rFonts w:ascii="Times New Roman" w:eastAsia="Times New Roman" w:hAnsi="Times New Roman"/>
      <w:color w:val="868381"/>
      <w:sz w:val="20"/>
      <w:szCs w:val="20"/>
      <w:lang w:eastAsia="ru-RU"/>
    </w:rPr>
  </w:style>
  <w:style w:type="paragraph" w:customStyle="1" w:styleId="a3">
    <w:name w:val="Основное меню (преемственное)"/>
    <w:basedOn w:val="Normal"/>
    <w:next w:val="Normal"/>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6">
    <w:name w:val="Заголовок1"/>
    <w:basedOn w:val="a3"/>
    <w:next w:val="Normal"/>
    <w:uiPriority w:val="99"/>
    <w:rsid w:val="00DE1FCA"/>
    <w:pPr>
      <w:shd w:val="clear" w:color="auto" w:fill="ECE9D8"/>
    </w:pPr>
    <w:rPr>
      <w:b/>
      <w:bCs/>
      <w:color w:val="0058A9"/>
    </w:rPr>
  </w:style>
  <w:style w:type="paragraph" w:customStyle="1" w:styleId="a4">
    <w:name w:val="Заголовок группы контролов"/>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b/>
      <w:bCs/>
      <w:color w:val="000000"/>
      <w:sz w:val="24"/>
      <w:szCs w:val="24"/>
      <w:lang w:eastAsia="ru-RU"/>
    </w:rPr>
  </w:style>
  <w:style w:type="paragraph" w:customStyle="1" w:styleId="a5">
    <w:name w:val="Заголовок для информации об изменениях"/>
    <w:basedOn w:val="Heading1"/>
    <w:next w:val="Normal"/>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6">
    <w:name w:val="Заголовок распахивающейся части диалога"/>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i/>
      <w:iCs/>
      <w:color w:val="000080"/>
      <w:lang w:eastAsia="ru-RU"/>
    </w:rPr>
  </w:style>
  <w:style w:type="paragraph" w:customStyle="1" w:styleId="a7">
    <w:name w:val="Заголовок статьи"/>
    <w:basedOn w:val="Normal"/>
    <w:next w:val="Normal"/>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sz w:val="24"/>
      <w:szCs w:val="24"/>
      <w:lang w:eastAsia="ru-RU"/>
    </w:rPr>
  </w:style>
  <w:style w:type="paragraph" w:customStyle="1" w:styleId="a8">
    <w:name w:val="Заголовок ЭР (левое окно)"/>
    <w:basedOn w:val="Normal"/>
    <w:next w:val="Normal"/>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9">
    <w:name w:val="Заголовок ЭР (правое окно)"/>
    <w:basedOn w:val="a8"/>
    <w:next w:val="Normal"/>
    <w:uiPriority w:val="99"/>
    <w:rsid w:val="00DE1FCA"/>
    <w:pPr>
      <w:spacing w:after="0"/>
      <w:jc w:val="left"/>
    </w:pPr>
  </w:style>
  <w:style w:type="paragraph" w:customStyle="1" w:styleId="aa">
    <w:name w:val="Интерактивный заголовок"/>
    <w:basedOn w:val="16"/>
    <w:next w:val="Normal"/>
    <w:uiPriority w:val="99"/>
    <w:rsid w:val="00DE1FCA"/>
    <w:rPr>
      <w:u w:val="single"/>
    </w:rPr>
  </w:style>
  <w:style w:type="paragraph" w:customStyle="1" w:styleId="ab">
    <w:name w:val="Текст информации об изменениях"/>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color w:val="353842"/>
      <w:sz w:val="18"/>
      <w:szCs w:val="18"/>
      <w:lang w:eastAsia="ru-RU"/>
    </w:rPr>
  </w:style>
  <w:style w:type="paragraph" w:customStyle="1" w:styleId="ac">
    <w:name w:val="Информация об изменениях"/>
    <w:basedOn w:val="ab"/>
    <w:next w:val="Normal"/>
    <w:uiPriority w:val="99"/>
    <w:rsid w:val="00DE1FCA"/>
    <w:pPr>
      <w:shd w:val="clear" w:color="auto" w:fill="EAEFED"/>
      <w:spacing w:before="180"/>
      <w:ind w:left="360" w:right="360" w:firstLine="0"/>
    </w:pPr>
  </w:style>
  <w:style w:type="paragraph" w:customStyle="1" w:styleId="ad">
    <w:name w:val="Текст (справка)"/>
    <w:basedOn w:val="Normal"/>
    <w:next w:val="Normal"/>
    <w:uiPriority w:val="99"/>
    <w:rsid w:val="00DE1FCA"/>
    <w:pPr>
      <w:widowControl w:val="0"/>
      <w:autoSpaceDE w:val="0"/>
      <w:autoSpaceDN w:val="0"/>
      <w:adjustRightInd w:val="0"/>
      <w:spacing w:line="360" w:lineRule="auto"/>
      <w:ind w:left="170" w:right="170"/>
    </w:pPr>
    <w:rPr>
      <w:rFonts w:ascii="Times New Roman" w:eastAsia="Times New Roman" w:hAnsi="Times New Roman"/>
      <w:sz w:val="24"/>
      <w:szCs w:val="24"/>
      <w:lang w:eastAsia="ru-RU"/>
    </w:rPr>
  </w:style>
  <w:style w:type="paragraph" w:customStyle="1" w:styleId="ae">
    <w:name w:val="Комментарий"/>
    <w:basedOn w:val="ad"/>
    <w:next w:val="Normal"/>
    <w:uiPriority w:val="99"/>
    <w:rsid w:val="00DE1FCA"/>
    <w:pPr>
      <w:shd w:val="clear" w:color="auto" w:fill="F0F0F0"/>
      <w:spacing w:before="75"/>
      <w:ind w:right="0"/>
      <w:jc w:val="both"/>
    </w:pPr>
    <w:rPr>
      <w:color w:val="353842"/>
    </w:rPr>
  </w:style>
  <w:style w:type="paragraph" w:customStyle="1" w:styleId="af">
    <w:name w:val="Информация об изменениях документа"/>
    <w:basedOn w:val="ae"/>
    <w:next w:val="Normal"/>
    <w:uiPriority w:val="99"/>
    <w:rsid w:val="00DE1FCA"/>
    <w:rPr>
      <w:i/>
      <w:iCs/>
    </w:rPr>
  </w:style>
  <w:style w:type="paragraph" w:customStyle="1" w:styleId="af0">
    <w:name w:val="Текст (лев. подпись)"/>
    <w:basedOn w:val="Normal"/>
    <w:next w:val="Normal"/>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1">
    <w:name w:val="Колонтитул (левый)"/>
    <w:basedOn w:val="af0"/>
    <w:next w:val="Normal"/>
    <w:uiPriority w:val="99"/>
    <w:rsid w:val="00DE1FCA"/>
    <w:rPr>
      <w:sz w:val="14"/>
      <w:szCs w:val="14"/>
    </w:rPr>
  </w:style>
  <w:style w:type="paragraph" w:customStyle="1" w:styleId="af2">
    <w:name w:val="Текст (прав. подпись)"/>
    <w:basedOn w:val="Normal"/>
    <w:next w:val="Normal"/>
    <w:uiPriority w:val="99"/>
    <w:rsid w:val="00DE1FCA"/>
    <w:pPr>
      <w:widowControl w:val="0"/>
      <w:autoSpaceDE w:val="0"/>
      <w:autoSpaceDN w:val="0"/>
      <w:adjustRightInd w:val="0"/>
      <w:spacing w:line="360" w:lineRule="auto"/>
      <w:jc w:val="right"/>
    </w:pPr>
    <w:rPr>
      <w:rFonts w:ascii="Times New Roman" w:eastAsia="Times New Roman" w:hAnsi="Times New Roman"/>
      <w:sz w:val="24"/>
      <w:szCs w:val="24"/>
      <w:lang w:eastAsia="ru-RU"/>
    </w:rPr>
  </w:style>
  <w:style w:type="paragraph" w:customStyle="1" w:styleId="af3">
    <w:name w:val="Колонтитул (правый)"/>
    <w:basedOn w:val="af2"/>
    <w:next w:val="Normal"/>
    <w:uiPriority w:val="99"/>
    <w:rsid w:val="00DE1FCA"/>
    <w:rPr>
      <w:sz w:val="14"/>
      <w:szCs w:val="14"/>
    </w:rPr>
  </w:style>
  <w:style w:type="paragraph" w:customStyle="1" w:styleId="af4">
    <w:name w:val="Комментарий пользователя"/>
    <w:basedOn w:val="ae"/>
    <w:next w:val="Normal"/>
    <w:uiPriority w:val="99"/>
    <w:rsid w:val="00DE1FCA"/>
    <w:pPr>
      <w:shd w:val="clear" w:color="auto" w:fill="FFDFE0"/>
      <w:jc w:val="left"/>
    </w:pPr>
  </w:style>
  <w:style w:type="paragraph" w:customStyle="1" w:styleId="af5">
    <w:name w:val="Куда обратиться?"/>
    <w:basedOn w:val="a"/>
    <w:next w:val="Normal"/>
    <w:uiPriority w:val="99"/>
    <w:rsid w:val="00DE1FCA"/>
  </w:style>
  <w:style w:type="paragraph" w:customStyle="1" w:styleId="af6">
    <w:name w:val="Моноширинный"/>
    <w:basedOn w:val="Normal"/>
    <w:next w:val="Normal"/>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7">
    <w:name w:val="Напишите нам"/>
    <w:basedOn w:val="Normal"/>
    <w:next w:val="Normal"/>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sz w:val="20"/>
      <w:szCs w:val="20"/>
      <w:lang w:eastAsia="ru-RU"/>
    </w:rPr>
  </w:style>
  <w:style w:type="paragraph" w:customStyle="1" w:styleId="af8">
    <w:name w:val="Необходимые документы"/>
    <w:basedOn w:val="a"/>
    <w:next w:val="Normal"/>
    <w:uiPriority w:val="99"/>
    <w:rsid w:val="00DE1FCA"/>
    <w:pPr>
      <w:ind w:firstLine="118"/>
    </w:pPr>
  </w:style>
  <w:style w:type="paragraph" w:customStyle="1" w:styleId="af9">
    <w:name w:val="Нормальный (таблица)"/>
    <w:basedOn w:val="Normal"/>
    <w:next w:val="Normal"/>
    <w:uiPriority w:val="99"/>
    <w:rsid w:val="00DE1FCA"/>
    <w:pPr>
      <w:widowControl w:val="0"/>
      <w:autoSpaceDE w:val="0"/>
      <w:autoSpaceDN w:val="0"/>
      <w:adjustRightInd w:val="0"/>
      <w:spacing w:line="360" w:lineRule="auto"/>
      <w:jc w:val="both"/>
    </w:pPr>
    <w:rPr>
      <w:rFonts w:ascii="Times New Roman" w:eastAsia="Times New Roman" w:hAnsi="Times New Roman"/>
      <w:sz w:val="24"/>
      <w:szCs w:val="24"/>
      <w:lang w:eastAsia="ru-RU"/>
    </w:rPr>
  </w:style>
  <w:style w:type="paragraph" w:customStyle="1" w:styleId="afa">
    <w:name w:val="Таблицы (моноширинный)"/>
    <w:basedOn w:val="Normal"/>
    <w:next w:val="Normal"/>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b">
    <w:name w:val="Оглавление"/>
    <w:basedOn w:val="afa"/>
    <w:next w:val="Normal"/>
    <w:uiPriority w:val="99"/>
    <w:rsid w:val="00DE1FCA"/>
    <w:pPr>
      <w:ind w:left="140"/>
    </w:pPr>
  </w:style>
  <w:style w:type="paragraph" w:customStyle="1" w:styleId="afc">
    <w:name w:val="Переменная часть"/>
    <w:basedOn w:val="a3"/>
    <w:next w:val="Normal"/>
    <w:uiPriority w:val="99"/>
    <w:rsid w:val="00DE1FCA"/>
    <w:rPr>
      <w:sz w:val="18"/>
      <w:szCs w:val="18"/>
    </w:rPr>
  </w:style>
  <w:style w:type="paragraph" w:customStyle="1" w:styleId="afd">
    <w:name w:val="Подвал для информации об изменениях"/>
    <w:basedOn w:val="Heading1"/>
    <w:next w:val="Normal"/>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e">
    <w:name w:val="Подзаголовок для информации об изменениях"/>
    <w:basedOn w:val="ab"/>
    <w:next w:val="Normal"/>
    <w:uiPriority w:val="99"/>
    <w:rsid w:val="00DE1FCA"/>
    <w:rPr>
      <w:b/>
      <w:bCs/>
    </w:rPr>
  </w:style>
  <w:style w:type="paragraph" w:customStyle="1" w:styleId="aff">
    <w:name w:val="Подчёркнуный текст"/>
    <w:basedOn w:val="Normal"/>
    <w:next w:val="Normal"/>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0">
    <w:name w:val="Постоянная часть"/>
    <w:basedOn w:val="a3"/>
    <w:next w:val="Normal"/>
    <w:uiPriority w:val="99"/>
    <w:rsid w:val="00DE1FCA"/>
    <w:rPr>
      <w:sz w:val="20"/>
      <w:szCs w:val="20"/>
    </w:rPr>
  </w:style>
  <w:style w:type="paragraph" w:customStyle="1" w:styleId="aff1">
    <w:name w:val="Прижатый влево"/>
    <w:basedOn w:val="Normal"/>
    <w:next w:val="Normal"/>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2">
    <w:name w:val="Пример."/>
    <w:basedOn w:val="a"/>
    <w:next w:val="Normal"/>
    <w:uiPriority w:val="99"/>
    <w:rsid w:val="00DE1FCA"/>
  </w:style>
  <w:style w:type="paragraph" w:customStyle="1" w:styleId="aff3">
    <w:name w:val="Примечание."/>
    <w:basedOn w:val="a"/>
    <w:next w:val="Normal"/>
    <w:uiPriority w:val="99"/>
    <w:rsid w:val="00DE1FCA"/>
  </w:style>
  <w:style w:type="paragraph" w:customStyle="1" w:styleId="aff4">
    <w:name w:val="Словарная статья"/>
    <w:basedOn w:val="Normal"/>
    <w:next w:val="Normal"/>
    <w:uiPriority w:val="99"/>
    <w:rsid w:val="00DE1FCA"/>
    <w:pPr>
      <w:widowControl w:val="0"/>
      <w:autoSpaceDE w:val="0"/>
      <w:autoSpaceDN w:val="0"/>
      <w:adjustRightInd w:val="0"/>
      <w:spacing w:line="360" w:lineRule="auto"/>
      <w:ind w:right="118"/>
      <w:jc w:val="both"/>
    </w:pPr>
    <w:rPr>
      <w:rFonts w:ascii="Times New Roman" w:eastAsia="Times New Roman" w:hAnsi="Times New Roman"/>
      <w:sz w:val="24"/>
      <w:szCs w:val="24"/>
      <w:lang w:eastAsia="ru-RU"/>
    </w:rPr>
  </w:style>
  <w:style w:type="paragraph" w:customStyle="1" w:styleId="aff5">
    <w:name w:val="Ссылка на официальную публикацию"/>
    <w:basedOn w:val="Normal"/>
    <w:next w:val="Normal"/>
    <w:uiPriority w:val="99"/>
    <w:rsid w:val="00DE1FCA"/>
    <w:pPr>
      <w:widowControl w:val="0"/>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6">
    <w:name w:val="Текст в таблице"/>
    <w:basedOn w:val="af9"/>
    <w:next w:val="Normal"/>
    <w:uiPriority w:val="99"/>
    <w:rsid w:val="00DE1FCA"/>
    <w:pPr>
      <w:ind w:firstLine="500"/>
    </w:pPr>
  </w:style>
  <w:style w:type="paragraph" w:customStyle="1" w:styleId="aff7">
    <w:name w:val="Текст ЭР (см. также)"/>
    <w:basedOn w:val="Normal"/>
    <w:next w:val="Normal"/>
    <w:uiPriority w:val="99"/>
    <w:rsid w:val="00DE1FCA"/>
    <w:pPr>
      <w:widowControl w:val="0"/>
      <w:autoSpaceDE w:val="0"/>
      <w:autoSpaceDN w:val="0"/>
      <w:adjustRightInd w:val="0"/>
      <w:spacing w:before="200" w:line="360" w:lineRule="auto"/>
    </w:pPr>
    <w:rPr>
      <w:rFonts w:ascii="Times New Roman" w:eastAsia="Times New Roman" w:hAnsi="Times New Roman"/>
      <w:sz w:val="20"/>
      <w:szCs w:val="20"/>
      <w:lang w:eastAsia="ru-RU"/>
    </w:rPr>
  </w:style>
  <w:style w:type="paragraph" w:customStyle="1" w:styleId="aff8">
    <w:name w:val="Технический комментарий"/>
    <w:basedOn w:val="Normal"/>
    <w:next w:val="Normal"/>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olor w:val="463F31"/>
      <w:sz w:val="24"/>
      <w:szCs w:val="24"/>
      <w:lang w:eastAsia="ru-RU"/>
    </w:rPr>
  </w:style>
  <w:style w:type="paragraph" w:customStyle="1" w:styleId="aff9">
    <w:name w:val="Формула"/>
    <w:basedOn w:val="Normal"/>
    <w:next w:val="Normal"/>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a">
    <w:name w:val="Центрированный (таблица)"/>
    <w:basedOn w:val="af9"/>
    <w:next w:val="Normal"/>
    <w:uiPriority w:val="99"/>
    <w:rsid w:val="00DE1FCA"/>
    <w:pPr>
      <w:jc w:val="center"/>
    </w:pPr>
  </w:style>
  <w:style w:type="paragraph" w:customStyle="1" w:styleId="-">
    <w:name w:val="ЭР-содержание (правое окно)"/>
    <w:basedOn w:val="Normal"/>
    <w:next w:val="Normal"/>
    <w:uiPriority w:val="99"/>
    <w:rsid w:val="00DE1FCA"/>
    <w:pPr>
      <w:widowControl w:val="0"/>
      <w:autoSpaceDE w:val="0"/>
      <w:autoSpaceDN w:val="0"/>
      <w:adjustRightInd w:val="0"/>
      <w:spacing w:before="300" w:line="360" w:lineRule="auto"/>
    </w:pPr>
    <w:rPr>
      <w:rFonts w:ascii="Times New Roman" w:eastAsia="Times New Roman" w:hAnsi="Times New Roman"/>
      <w:sz w:val="24"/>
      <w:szCs w:val="24"/>
      <w:lang w:eastAsia="ru-RU"/>
    </w:rPr>
  </w:style>
  <w:style w:type="paragraph" w:customStyle="1" w:styleId="s1">
    <w:name w:val="s_1"/>
    <w:basedOn w:val="Normal"/>
    <w:uiPriority w:val="99"/>
    <w:rsid w:val="00DE1FCA"/>
    <w:pPr>
      <w:spacing w:before="100" w:beforeAutospacing="1" w:after="100" w:afterAutospacing="1"/>
    </w:pPr>
    <w:rPr>
      <w:rFonts w:ascii="Times New Roman" w:eastAsia="Times New Roman" w:hAnsi="Times New Roman"/>
      <w:sz w:val="24"/>
      <w:szCs w:val="24"/>
      <w:lang w:eastAsia="ru-RU"/>
    </w:rPr>
  </w:style>
  <w:style w:type="character" w:styleId="PageNumber">
    <w:name w:val="page number"/>
    <w:basedOn w:val="DefaultParagraphFont"/>
    <w:uiPriority w:val="99"/>
    <w:rsid w:val="00DE1FCA"/>
    <w:rPr>
      <w:rFonts w:ascii="Times New Roman" w:hAnsi="Times New Roman" w:cs="Times New Roman"/>
    </w:rPr>
  </w:style>
  <w:style w:type="character" w:styleId="EndnoteReference">
    <w:name w:val="endnote reference"/>
    <w:basedOn w:val="DefaultParagraphFont"/>
    <w:uiPriority w:val="99"/>
    <w:semiHidden/>
    <w:rsid w:val="00DE1FCA"/>
    <w:rPr>
      <w:rFonts w:ascii="Times New Roman" w:hAnsi="Times New Roman" w:cs="Times New Roman"/>
      <w:vertAlign w:val="superscript"/>
    </w:rPr>
  </w:style>
  <w:style w:type="character" w:customStyle="1" w:styleId="blk">
    <w:name w:val="blk"/>
    <w:uiPriority w:val="99"/>
    <w:rsid w:val="00DE1FCA"/>
  </w:style>
  <w:style w:type="character" w:customStyle="1" w:styleId="110">
    <w:name w:val="Текст примечания Знак11"/>
    <w:uiPriority w:val="99"/>
    <w:rsid w:val="00DE1FCA"/>
    <w:rPr>
      <w:rFonts w:ascii="Times New Roman" w:hAnsi="Times New Roman"/>
      <w:sz w:val="20"/>
    </w:rPr>
  </w:style>
  <w:style w:type="character" w:customStyle="1" w:styleId="17">
    <w:name w:val="Текст примечания Знак1"/>
    <w:uiPriority w:val="99"/>
    <w:rsid w:val="00DE1FCA"/>
    <w:rPr>
      <w:rFonts w:ascii="Times New Roman" w:hAnsi="Times New Roman"/>
      <w:sz w:val="20"/>
    </w:rPr>
  </w:style>
  <w:style w:type="character" w:customStyle="1" w:styleId="111">
    <w:name w:val="Тема примечания Знак11"/>
    <w:uiPriority w:val="99"/>
    <w:rsid w:val="00DE1FCA"/>
    <w:rPr>
      <w:rFonts w:ascii="Times New Roman" w:hAnsi="Times New Roman"/>
      <w:b/>
      <w:sz w:val="20"/>
    </w:rPr>
  </w:style>
  <w:style w:type="character" w:customStyle="1" w:styleId="18">
    <w:name w:val="Тема примечания Знак1"/>
    <w:uiPriority w:val="99"/>
    <w:rsid w:val="00DE1FCA"/>
    <w:rPr>
      <w:rFonts w:ascii="Times New Roman" w:hAnsi="Times New Roman"/>
      <w:b/>
      <w:sz w:val="20"/>
    </w:rPr>
  </w:style>
  <w:style w:type="character" w:customStyle="1" w:styleId="apple-converted-space">
    <w:name w:val="apple-converted-space"/>
    <w:uiPriority w:val="99"/>
    <w:rsid w:val="00DE1FCA"/>
  </w:style>
  <w:style w:type="character" w:customStyle="1" w:styleId="affb">
    <w:name w:val="Цветовое выделение"/>
    <w:uiPriority w:val="99"/>
    <w:rsid w:val="00DE1FCA"/>
    <w:rPr>
      <w:b/>
      <w:color w:val="26282F"/>
    </w:rPr>
  </w:style>
  <w:style w:type="character" w:customStyle="1" w:styleId="affc">
    <w:name w:val="Гипертекстовая ссылка"/>
    <w:uiPriority w:val="99"/>
    <w:rsid w:val="00DE1FCA"/>
    <w:rPr>
      <w:b/>
      <w:color w:val="106BBE"/>
    </w:rPr>
  </w:style>
  <w:style w:type="character" w:customStyle="1" w:styleId="affd">
    <w:name w:val="Активная гипертекстовая ссылка"/>
    <w:uiPriority w:val="99"/>
    <w:rsid w:val="00DE1FCA"/>
    <w:rPr>
      <w:b/>
      <w:color w:val="106BBE"/>
      <w:u w:val="single"/>
    </w:rPr>
  </w:style>
  <w:style w:type="character" w:customStyle="1" w:styleId="affe">
    <w:name w:val="Выделение для Базового Поиска"/>
    <w:uiPriority w:val="99"/>
    <w:rsid w:val="00DE1FCA"/>
    <w:rPr>
      <w:b/>
      <w:color w:val="0058A9"/>
    </w:rPr>
  </w:style>
  <w:style w:type="character" w:customStyle="1" w:styleId="afff">
    <w:name w:val="Выделение для Базового Поиска (курсив)"/>
    <w:uiPriority w:val="99"/>
    <w:rsid w:val="00DE1FCA"/>
    <w:rPr>
      <w:b/>
      <w:i/>
      <w:color w:val="0058A9"/>
    </w:rPr>
  </w:style>
  <w:style w:type="character" w:customStyle="1" w:styleId="afff0">
    <w:name w:val="Заголовок своего сообщения"/>
    <w:uiPriority w:val="99"/>
    <w:rsid w:val="00DE1FCA"/>
    <w:rPr>
      <w:b/>
      <w:color w:val="26282F"/>
    </w:rPr>
  </w:style>
  <w:style w:type="character" w:customStyle="1" w:styleId="afff1">
    <w:name w:val="Заголовок чужого сообщения"/>
    <w:uiPriority w:val="99"/>
    <w:rsid w:val="00DE1FCA"/>
    <w:rPr>
      <w:b/>
      <w:color w:val="FF0000"/>
    </w:rPr>
  </w:style>
  <w:style w:type="character" w:customStyle="1" w:styleId="afff2">
    <w:name w:val="Найденные слова"/>
    <w:uiPriority w:val="99"/>
    <w:rsid w:val="00DE1FCA"/>
    <w:rPr>
      <w:b/>
      <w:color w:val="26282F"/>
      <w:shd w:val="clear" w:color="auto" w:fill="FFF580"/>
    </w:rPr>
  </w:style>
  <w:style w:type="character" w:customStyle="1" w:styleId="afff3">
    <w:name w:val="Не вступил в силу"/>
    <w:uiPriority w:val="99"/>
    <w:rsid w:val="00DE1FCA"/>
    <w:rPr>
      <w:b/>
      <w:color w:val="000000"/>
      <w:shd w:val="clear" w:color="auto" w:fill="D8EDE8"/>
    </w:rPr>
  </w:style>
  <w:style w:type="character" w:customStyle="1" w:styleId="afff4">
    <w:name w:val="Опечатки"/>
    <w:uiPriority w:val="99"/>
    <w:rsid w:val="00DE1FCA"/>
    <w:rPr>
      <w:color w:val="FF0000"/>
    </w:rPr>
  </w:style>
  <w:style w:type="character" w:customStyle="1" w:styleId="afff5">
    <w:name w:val="Продолжение ссылки"/>
    <w:uiPriority w:val="99"/>
    <w:rsid w:val="00DE1FCA"/>
  </w:style>
  <w:style w:type="character" w:customStyle="1" w:styleId="afff6">
    <w:name w:val="Сравнение редакций"/>
    <w:uiPriority w:val="99"/>
    <w:rsid w:val="00DE1FCA"/>
    <w:rPr>
      <w:b/>
      <w:color w:val="26282F"/>
    </w:rPr>
  </w:style>
  <w:style w:type="character" w:customStyle="1" w:styleId="afff7">
    <w:name w:val="Сравнение редакций. Добавленный фрагмент"/>
    <w:uiPriority w:val="99"/>
    <w:rsid w:val="00DE1FCA"/>
    <w:rPr>
      <w:color w:val="000000"/>
      <w:shd w:val="clear" w:color="auto" w:fill="C1D7FF"/>
    </w:rPr>
  </w:style>
  <w:style w:type="character" w:customStyle="1" w:styleId="afff8">
    <w:name w:val="Сравнение редакций. Удаленный фрагмент"/>
    <w:uiPriority w:val="99"/>
    <w:rsid w:val="00DE1FCA"/>
    <w:rPr>
      <w:color w:val="000000"/>
      <w:shd w:val="clear" w:color="auto" w:fill="C4C413"/>
    </w:rPr>
  </w:style>
  <w:style w:type="character" w:customStyle="1" w:styleId="afff9">
    <w:name w:val="Ссылка на утративший силу документ"/>
    <w:uiPriority w:val="99"/>
    <w:rsid w:val="00DE1FCA"/>
    <w:rPr>
      <w:b/>
      <w:color w:val="749232"/>
    </w:rPr>
  </w:style>
  <w:style w:type="character" w:customStyle="1" w:styleId="afffa">
    <w:name w:val="Утратил силу"/>
    <w:uiPriority w:val="99"/>
    <w:rsid w:val="00DE1FCA"/>
    <w:rPr>
      <w:b/>
      <w:strike/>
      <w:color w:val="666600"/>
    </w:rPr>
  </w:style>
  <w:style w:type="character" w:customStyle="1" w:styleId="aff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
    <w:uiPriority w:val="99"/>
    <w:locked/>
    <w:rsid w:val="00DE1FCA"/>
    <w:rPr>
      <w:rFonts w:ascii="Times New Roman" w:hAnsi="Times New Roman"/>
      <w:sz w:val="24"/>
      <w:lang w:val="en-US" w:eastAsia="nl-NL"/>
    </w:rPr>
  </w:style>
  <w:style w:type="table" w:customStyle="1" w:styleId="2">
    <w:name w:val="Сетка таблицы2"/>
    <w:uiPriority w:val="99"/>
    <w:rsid w:val="00DE1FCA"/>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99"/>
    <w:semiHidden/>
    <w:rsid w:val="00DE1FCA"/>
    <w:pPr>
      <w:widowControl w:val="0"/>
      <w:autoSpaceDE w:val="0"/>
      <w:autoSpaceDN w:val="0"/>
    </w:pPr>
    <w:rPr>
      <w:lang w:val="en-US" w:eastAsia="en-US"/>
    </w:rPr>
    <w:tblPr>
      <w:tblCellMar>
        <w:top w:w="0" w:type="dxa"/>
        <w:left w:w="0" w:type="dxa"/>
        <w:bottom w:w="0" w:type="dxa"/>
        <w:right w:w="0" w:type="dxa"/>
      </w:tblCellMar>
    </w:tblPr>
  </w:style>
  <w:style w:type="character" w:styleId="Strong">
    <w:name w:val="Strong"/>
    <w:basedOn w:val="DefaultParagraphFont"/>
    <w:uiPriority w:val="99"/>
    <w:qFormat/>
    <w:rsid w:val="00064407"/>
    <w:rPr>
      <w:rFonts w:cs="Times New Roman"/>
      <w:b/>
    </w:rPr>
  </w:style>
  <w:style w:type="character" w:styleId="SubtleEmphasis">
    <w:name w:val="Subtle Emphasis"/>
    <w:basedOn w:val="DefaultParagraphFont"/>
    <w:uiPriority w:val="99"/>
    <w:qFormat/>
    <w:rsid w:val="00064407"/>
    <w:rPr>
      <w:rFonts w:cs="Times New Roman"/>
      <w:i/>
      <w:color w:val="404040"/>
    </w:rPr>
  </w:style>
  <w:style w:type="paragraph" w:styleId="TOCHeading">
    <w:name w:val="TOC Heading"/>
    <w:basedOn w:val="Heading1"/>
    <w:next w:val="Normal"/>
    <w:uiPriority w:val="99"/>
    <w:qFormat/>
    <w:rsid w:val="00064407"/>
    <w:pPr>
      <w:keepNext/>
      <w:keepLines/>
      <w:spacing w:before="240" w:beforeAutospacing="0" w:after="0" w:afterAutospacing="0" w:line="259" w:lineRule="auto"/>
      <w:ind w:firstLine="709"/>
      <w:outlineLvl w:val="9"/>
    </w:pPr>
    <w:rPr>
      <w:rFonts w:ascii="@Batang" w:eastAsia="@Batang" w:cs="Segoe UI"/>
      <w:b w:val="0"/>
      <w:bCs w:val="0"/>
      <w:color w:val="2F5496"/>
      <w:kern w:val="0"/>
    </w:rPr>
  </w:style>
  <w:style w:type="table" w:customStyle="1" w:styleId="31">
    <w:name w:val="Таблица простая 31"/>
    <w:uiPriority w:val="99"/>
    <w:rsid w:val="00064407"/>
    <w:rPr>
      <w:rFonts w:ascii="Verdana" w:hAnsi="Verdana" w:cs="Segoe UI"/>
      <w:sz w:val="20"/>
      <w:szCs w:val="20"/>
    </w:rPr>
    <w:tblPr>
      <w:tblStyleRowBandSize w:val="1"/>
      <w:tblStyleColBandSize w:val="1"/>
      <w:tblInd w:w="0" w:type="dxa"/>
      <w:tblCellMar>
        <w:top w:w="0" w:type="dxa"/>
        <w:left w:w="108" w:type="dxa"/>
        <w:bottom w:w="0" w:type="dxa"/>
        <w:right w:w="108" w:type="dxa"/>
      </w:tblCellMar>
    </w:tblPr>
  </w:style>
  <w:style w:type="paragraph" w:styleId="Title">
    <w:name w:val="Title"/>
    <w:basedOn w:val="Normal"/>
    <w:next w:val="Normal"/>
    <w:link w:val="TitleChar"/>
    <w:uiPriority w:val="99"/>
    <w:qFormat/>
    <w:rsid w:val="00064407"/>
    <w:pPr>
      <w:spacing w:after="120" w:line="276" w:lineRule="auto"/>
      <w:ind w:firstLine="709"/>
      <w:outlineLvl w:val="0"/>
    </w:pPr>
    <w:rPr>
      <w:rFonts w:ascii="Segoe UI" w:hAnsi="Segoe UI"/>
      <w:kern w:val="28"/>
      <w:sz w:val="24"/>
      <w:szCs w:val="24"/>
      <w:lang w:eastAsia="ru-RU"/>
    </w:rPr>
  </w:style>
  <w:style w:type="character" w:customStyle="1" w:styleId="TitleChar">
    <w:name w:val="Title Char"/>
    <w:basedOn w:val="DefaultParagraphFont"/>
    <w:link w:val="Title"/>
    <w:uiPriority w:val="99"/>
    <w:locked/>
    <w:rsid w:val="00064407"/>
    <w:rPr>
      <w:rFonts w:ascii="Segoe UI" w:hAnsi="Segoe UI" w:cs="Times New Roman"/>
      <w:kern w:val="28"/>
      <w:sz w:val="24"/>
      <w:lang w:eastAsia="ru-RU"/>
    </w:rPr>
  </w:style>
  <w:style w:type="character" w:customStyle="1" w:styleId="afffc">
    <w:name w:val="Заголовок Знак"/>
    <w:basedOn w:val="DefaultParagraphFont"/>
    <w:uiPriority w:val="99"/>
    <w:rsid w:val="00064407"/>
    <w:rPr>
      <w:rFonts w:ascii="Calibri Light" w:hAnsi="Calibri Light" w:cs="Times New Roman"/>
      <w:spacing w:val="-10"/>
      <w:kern w:val="28"/>
      <w:sz w:val="56"/>
      <w:szCs w:val="56"/>
    </w:rPr>
  </w:style>
  <w:style w:type="paragraph" w:customStyle="1" w:styleId="120">
    <w:name w:val="таблСлева12"/>
    <w:basedOn w:val="Normal"/>
    <w:uiPriority w:val="99"/>
    <w:rsid w:val="00064407"/>
    <w:pPr>
      <w:snapToGrid w:val="0"/>
    </w:pPr>
    <w:rPr>
      <w:rFonts w:ascii="Segoe UI" w:hAnsi="Segoe UI" w:cs="Segoe UI"/>
      <w:iCs/>
      <w:sz w:val="24"/>
      <w:szCs w:val="28"/>
      <w:lang w:eastAsia="ru-RU"/>
    </w:rPr>
  </w:style>
  <w:style w:type="paragraph" w:customStyle="1" w:styleId="s16">
    <w:name w:val="s_16"/>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table" w:customStyle="1" w:styleId="32">
    <w:name w:val="Таблица простая 32"/>
    <w:uiPriority w:val="99"/>
    <w:rsid w:val="00064407"/>
    <w:rPr>
      <w:rFonts w:eastAsia="Times New Roman"/>
      <w:sz w:val="20"/>
      <w:szCs w:val="20"/>
    </w:rPr>
    <w:tblPr>
      <w:tblStyleRowBandSize w:val="1"/>
      <w:tblStyleColBandSize w:val="1"/>
      <w:tblInd w:w="0" w:type="dxa"/>
      <w:tblCellMar>
        <w:top w:w="0" w:type="dxa"/>
        <w:left w:w="108" w:type="dxa"/>
        <w:bottom w:w="0" w:type="dxa"/>
        <w:right w:w="108" w:type="dxa"/>
      </w:tblCellMar>
    </w:tblPr>
  </w:style>
  <w:style w:type="character" w:customStyle="1" w:styleId="20">
    <w:name w:val="Неразрешенное упоминание2"/>
    <w:uiPriority w:val="99"/>
    <w:semiHidden/>
    <w:rsid w:val="00064407"/>
    <w:rPr>
      <w:color w:val="605E5C"/>
      <w:shd w:val="clear" w:color="auto" w:fill="E1DFDD"/>
    </w:rPr>
  </w:style>
  <w:style w:type="character" w:customStyle="1" w:styleId="21">
    <w:name w:val="Основной текст (2)_"/>
    <w:link w:val="22"/>
    <w:uiPriority w:val="99"/>
    <w:locked/>
    <w:rsid w:val="00064407"/>
    <w:rPr>
      <w:sz w:val="28"/>
      <w:shd w:val="clear" w:color="auto" w:fill="FFFFFF"/>
    </w:rPr>
  </w:style>
  <w:style w:type="paragraph" w:customStyle="1" w:styleId="22">
    <w:name w:val="Основной текст (2)"/>
    <w:basedOn w:val="Normal"/>
    <w:link w:val="21"/>
    <w:uiPriority w:val="99"/>
    <w:rsid w:val="00064407"/>
    <w:pPr>
      <w:widowControl w:val="0"/>
      <w:shd w:val="clear" w:color="auto" w:fill="FFFFFF"/>
      <w:spacing w:before="360" w:line="240" w:lineRule="atLeast"/>
      <w:jc w:val="both"/>
    </w:pPr>
    <w:rPr>
      <w:sz w:val="28"/>
      <w:szCs w:val="20"/>
      <w:lang w:eastAsia="ru-RU"/>
    </w:rPr>
  </w:style>
  <w:style w:type="character" w:customStyle="1" w:styleId="c7">
    <w:name w:val="c7"/>
    <w:uiPriority w:val="99"/>
    <w:rsid w:val="00064407"/>
  </w:style>
  <w:style w:type="paragraph" w:customStyle="1" w:styleId="xl63">
    <w:name w:val="xl63"/>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paragraph" w:customStyle="1" w:styleId="xl64">
    <w:name w:val="xl64"/>
    <w:basedOn w:val="Normal"/>
    <w:uiPriority w:val="99"/>
    <w:rsid w:val="00064407"/>
    <w:pP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65">
    <w:name w:val="xl65"/>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66">
    <w:name w:val="xl66"/>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67">
    <w:name w:val="xl67"/>
    <w:basedOn w:val="Normal"/>
    <w:uiPriority w:val="99"/>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olor w:val="000000"/>
      <w:sz w:val="16"/>
      <w:szCs w:val="16"/>
      <w:lang w:eastAsia="ru-RU"/>
    </w:rPr>
  </w:style>
  <w:style w:type="paragraph" w:customStyle="1" w:styleId="xl68">
    <w:name w:val="xl68"/>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69">
    <w:name w:val="xl69"/>
    <w:basedOn w:val="Normal"/>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0">
    <w:name w:val="xl70"/>
    <w:basedOn w:val="Normal"/>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1">
    <w:name w:val="xl71"/>
    <w:basedOn w:val="Normal"/>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2">
    <w:name w:val="xl72"/>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73">
    <w:name w:val="xl73"/>
    <w:basedOn w:val="Normal"/>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4">
    <w:name w:val="xl74"/>
    <w:basedOn w:val="Normal"/>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5">
    <w:name w:val="xl75"/>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16"/>
      <w:szCs w:val="16"/>
      <w:lang w:eastAsia="ru-RU"/>
    </w:rPr>
  </w:style>
  <w:style w:type="paragraph" w:customStyle="1" w:styleId="xl76">
    <w:name w:val="xl76"/>
    <w:basedOn w:val="Normal"/>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77">
    <w:name w:val="xl77"/>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olor w:val="000000"/>
      <w:sz w:val="16"/>
      <w:szCs w:val="16"/>
      <w:lang w:eastAsia="ru-RU"/>
    </w:rPr>
  </w:style>
  <w:style w:type="paragraph" w:customStyle="1" w:styleId="xl78">
    <w:name w:val="xl78"/>
    <w:basedOn w:val="Normal"/>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9">
    <w:name w:val="xl79"/>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0">
    <w:name w:val="xl80"/>
    <w:basedOn w:val="Normal"/>
    <w:uiPriority w:val="99"/>
    <w:rsid w:val="00064407"/>
    <w:pP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81">
    <w:name w:val="xl81"/>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2">
    <w:name w:val="xl82"/>
    <w:basedOn w:val="Normal"/>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3">
    <w:name w:val="xl83"/>
    <w:basedOn w:val="Normal"/>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4">
    <w:name w:val="xl84"/>
    <w:basedOn w:val="Normal"/>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5">
    <w:name w:val="xl85"/>
    <w:basedOn w:val="Normal"/>
    <w:uiPriority w:val="99"/>
    <w:rsid w:val="00064407"/>
    <w:pPr>
      <w:pBdr>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6">
    <w:name w:val="xl86"/>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7">
    <w:name w:val="xl87"/>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8">
    <w:name w:val="xl88"/>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9">
    <w:name w:val="xl89"/>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i/>
      <w:iCs/>
      <w:sz w:val="14"/>
      <w:szCs w:val="14"/>
      <w:lang w:eastAsia="ru-RU"/>
    </w:rPr>
  </w:style>
  <w:style w:type="paragraph" w:customStyle="1" w:styleId="xl90">
    <w:name w:val="xl90"/>
    <w:basedOn w:val="Normal"/>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91">
    <w:name w:val="xl91"/>
    <w:basedOn w:val="Normal"/>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92">
    <w:name w:val="xl92"/>
    <w:basedOn w:val="Normal"/>
    <w:uiPriority w:val="99"/>
    <w:rsid w:val="00064407"/>
    <w:pPr>
      <w:pBdr>
        <w:top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93">
    <w:name w:val="xl93"/>
    <w:basedOn w:val="Normal"/>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94">
    <w:name w:val="xl94"/>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95">
    <w:name w:val="xl95"/>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24"/>
      <w:szCs w:val="24"/>
      <w:lang w:eastAsia="ru-RU"/>
    </w:rPr>
  </w:style>
  <w:style w:type="paragraph" w:customStyle="1" w:styleId="xl96">
    <w:name w:val="xl96"/>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7">
    <w:name w:val="xl97"/>
    <w:basedOn w:val="Normal"/>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24"/>
      <w:szCs w:val="24"/>
      <w:lang w:eastAsia="ru-RU"/>
    </w:rPr>
  </w:style>
  <w:style w:type="paragraph" w:customStyle="1" w:styleId="xl98">
    <w:name w:val="xl98"/>
    <w:basedOn w:val="Normal"/>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9">
    <w:name w:val="xl99"/>
    <w:basedOn w:val="Normal"/>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00">
    <w:name w:val="xl100"/>
    <w:basedOn w:val="Normal"/>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101">
    <w:name w:val="xl101"/>
    <w:basedOn w:val="Normal"/>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102">
    <w:name w:val="xl102"/>
    <w:basedOn w:val="Normal"/>
    <w:uiPriority w:val="99"/>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103">
    <w:name w:val="xl103"/>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4">
    <w:name w:val="xl104"/>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05">
    <w:name w:val="xl105"/>
    <w:basedOn w:val="Normal"/>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6">
    <w:name w:val="xl106"/>
    <w:basedOn w:val="Normal"/>
    <w:uiPriority w:val="99"/>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16"/>
      <w:szCs w:val="16"/>
      <w:lang w:eastAsia="ru-RU"/>
    </w:rPr>
  </w:style>
  <w:style w:type="paragraph" w:customStyle="1" w:styleId="xl107">
    <w:name w:val="xl107"/>
    <w:basedOn w:val="Normal"/>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08">
    <w:name w:val="xl108"/>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09">
    <w:name w:val="xl109"/>
    <w:basedOn w:val="Normal"/>
    <w:uiPriority w:val="99"/>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110">
    <w:name w:val="xl110"/>
    <w:basedOn w:val="Normal"/>
    <w:uiPriority w:val="99"/>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11">
    <w:name w:val="xl111"/>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12">
    <w:name w:val="xl112"/>
    <w:basedOn w:val="Normal"/>
    <w:uiPriority w:val="99"/>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3">
    <w:name w:val="xl113"/>
    <w:basedOn w:val="Normal"/>
    <w:uiPriority w:val="99"/>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4">
    <w:name w:val="xl114"/>
    <w:basedOn w:val="Normal"/>
    <w:uiPriority w:val="99"/>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15">
    <w:name w:val="xl115"/>
    <w:basedOn w:val="Normal"/>
    <w:uiPriority w:val="99"/>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16">
    <w:name w:val="xl116"/>
    <w:basedOn w:val="Normal"/>
    <w:uiPriority w:val="99"/>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17">
    <w:name w:val="xl117"/>
    <w:basedOn w:val="Normal"/>
    <w:uiPriority w:val="99"/>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8">
    <w:name w:val="xl118"/>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9">
    <w:name w:val="xl119"/>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14"/>
      <w:szCs w:val="14"/>
      <w:lang w:eastAsia="ru-RU"/>
    </w:rPr>
  </w:style>
  <w:style w:type="paragraph" w:customStyle="1" w:styleId="xl120">
    <w:name w:val="xl120"/>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1">
    <w:name w:val="xl121"/>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i/>
      <w:iCs/>
      <w:color w:val="000000"/>
      <w:sz w:val="16"/>
      <w:szCs w:val="16"/>
      <w:lang w:eastAsia="ru-RU"/>
    </w:rPr>
  </w:style>
  <w:style w:type="paragraph" w:customStyle="1" w:styleId="xl122">
    <w:name w:val="xl122"/>
    <w:basedOn w:val="Normal"/>
    <w:uiPriority w:val="99"/>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123">
    <w:name w:val="xl123"/>
    <w:basedOn w:val="Normal"/>
    <w:uiPriority w:val="99"/>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24">
    <w:name w:val="xl124"/>
    <w:basedOn w:val="Normal"/>
    <w:uiPriority w:val="99"/>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b/>
      <w:bCs/>
      <w:color w:val="000000"/>
      <w:sz w:val="16"/>
      <w:szCs w:val="16"/>
      <w:lang w:eastAsia="ru-RU"/>
    </w:rPr>
  </w:style>
  <w:style w:type="paragraph" w:customStyle="1" w:styleId="xl125">
    <w:name w:val="xl125"/>
    <w:basedOn w:val="Normal"/>
    <w:uiPriority w:val="99"/>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26">
    <w:name w:val="xl126"/>
    <w:basedOn w:val="Normal"/>
    <w:uiPriority w:val="99"/>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27">
    <w:name w:val="xl127"/>
    <w:basedOn w:val="Normal"/>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28">
    <w:name w:val="xl128"/>
    <w:basedOn w:val="Normal"/>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9">
    <w:name w:val="xl129"/>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30">
    <w:name w:val="xl130"/>
    <w:basedOn w:val="Normal"/>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1">
    <w:name w:val="xl131"/>
    <w:basedOn w:val="Normal"/>
    <w:uiPriority w:val="99"/>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32">
    <w:name w:val="xl132"/>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24"/>
      <w:szCs w:val="24"/>
      <w:lang w:eastAsia="ru-RU"/>
    </w:rPr>
  </w:style>
  <w:style w:type="paragraph" w:customStyle="1" w:styleId="xl133">
    <w:name w:val="xl133"/>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24"/>
      <w:szCs w:val="24"/>
      <w:lang w:eastAsia="ru-RU"/>
    </w:rPr>
  </w:style>
  <w:style w:type="paragraph" w:customStyle="1" w:styleId="xl134">
    <w:name w:val="xl134"/>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35">
    <w:name w:val="xl135"/>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6">
    <w:name w:val="xl136"/>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37">
    <w:name w:val="xl137"/>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8">
    <w:name w:val="xl138"/>
    <w:basedOn w:val="Normal"/>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9">
    <w:name w:val="xl139"/>
    <w:basedOn w:val="Normal"/>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0">
    <w:name w:val="xl140"/>
    <w:basedOn w:val="Normal"/>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1">
    <w:name w:val="xl141"/>
    <w:basedOn w:val="Normal"/>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42">
    <w:name w:val="xl142"/>
    <w:basedOn w:val="Normal"/>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3">
    <w:name w:val="xl143"/>
    <w:basedOn w:val="Normal"/>
    <w:uiPriority w:val="99"/>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44">
    <w:name w:val="xl144"/>
    <w:basedOn w:val="Normal"/>
    <w:uiPriority w:val="99"/>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5">
    <w:name w:val="xl145"/>
    <w:basedOn w:val="Normal"/>
    <w:uiPriority w:val="99"/>
    <w:rsid w:val="00064407"/>
    <w:pPr>
      <w:pBdr>
        <w:right w:val="single" w:sz="8" w:space="0" w:color="auto"/>
      </w:pBdr>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46">
    <w:name w:val="xl146"/>
    <w:basedOn w:val="Normal"/>
    <w:uiPriority w:val="99"/>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color w:val="000000"/>
      <w:sz w:val="16"/>
      <w:szCs w:val="16"/>
      <w:lang w:eastAsia="ru-RU"/>
    </w:rPr>
  </w:style>
  <w:style w:type="paragraph" w:customStyle="1" w:styleId="xl147">
    <w:name w:val="xl147"/>
    <w:basedOn w:val="Normal"/>
    <w:uiPriority w:val="99"/>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8">
    <w:name w:val="xl148"/>
    <w:basedOn w:val="Normal"/>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sz w:val="16"/>
      <w:szCs w:val="16"/>
      <w:lang w:eastAsia="ru-RU"/>
    </w:rPr>
  </w:style>
  <w:style w:type="paragraph" w:customStyle="1" w:styleId="xl149">
    <w:name w:val="xl149"/>
    <w:basedOn w:val="Normal"/>
    <w:uiPriority w:val="99"/>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50">
    <w:name w:val="xl150"/>
    <w:basedOn w:val="Normal"/>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1">
    <w:name w:val="xl151"/>
    <w:basedOn w:val="Normal"/>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2">
    <w:name w:val="xl152"/>
    <w:basedOn w:val="Normal"/>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53">
    <w:name w:val="xl153"/>
    <w:basedOn w:val="Normal"/>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4">
    <w:name w:val="xl154"/>
    <w:basedOn w:val="Normal"/>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5">
    <w:name w:val="xl155"/>
    <w:basedOn w:val="Normal"/>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6">
    <w:name w:val="xl156"/>
    <w:basedOn w:val="Normal"/>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7">
    <w:name w:val="xl157"/>
    <w:basedOn w:val="Normal"/>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8">
    <w:name w:val="xl158"/>
    <w:basedOn w:val="Normal"/>
    <w:uiPriority w:val="99"/>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59">
    <w:name w:val="xl159"/>
    <w:basedOn w:val="Normal"/>
    <w:uiPriority w:val="99"/>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0">
    <w:name w:val="xl160"/>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1">
    <w:name w:val="xl161"/>
    <w:basedOn w:val="Normal"/>
    <w:uiPriority w:val="99"/>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2">
    <w:name w:val="xl162"/>
    <w:basedOn w:val="Normal"/>
    <w:uiPriority w:val="99"/>
    <w:rsid w:val="00064407"/>
    <w:pPr>
      <w:pBdr>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3">
    <w:name w:val="xl163"/>
    <w:basedOn w:val="Normal"/>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4">
    <w:name w:val="xl164"/>
    <w:basedOn w:val="Normal"/>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65">
    <w:name w:val="xl165"/>
    <w:basedOn w:val="Normal"/>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sz w:val="14"/>
      <w:szCs w:val="14"/>
      <w:lang w:eastAsia="ru-RU"/>
    </w:rPr>
  </w:style>
  <w:style w:type="paragraph" w:customStyle="1" w:styleId="xl166">
    <w:name w:val="xl166"/>
    <w:basedOn w:val="Normal"/>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7">
    <w:name w:val="xl167"/>
    <w:basedOn w:val="Normal"/>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8">
    <w:name w:val="xl168"/>
    <w:basedOn w:val="Normal"/>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9">
    <w:name w:val="xl169"/>
    <w:basedOn w:val="Normal"/>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0">
    <w:name w:val="xl170"/>
    <w:basedOn w:val="Normal"/>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1">
    <w:name w:val="xl171"/>
    <w:basedOn w:val="Normal"/>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2">
    <w:name w:val="xl172"/>
    <w:basedOn w:val="Normal"/>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3">
    <w:name w:val="xl173"/>
    <w:basedOn w:val="Normal"/>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4">
    <w:name w:val="xl174"/>
    <w:basedOn w:val="Normal"/>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5">
    <w:name w:val="xl175"/>
    <w:basedOn w:val="Normal"/>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6">
    <w:name w:val="xl176"/>
    <w:basedOn w:val="Normal"/>
    <w:uiPriority w:val="99"/>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c14">
    <w:name w:val="c14"/>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c15">
    <w:name w:val="c15"/>
    <w:basedOn w:val="DefaultParagraphFont"/>
    <w:uiPriority w:val="99"/>
    <w:rsid w:val="00064407"/>
    <w:rPr>
      <w:rFonts w:cs="Times New Roman"/>
    </w:rPr>
  </w:style>
  <w:style w:type="paragraph" w:customStyle="1" w:styleId="c18">
    <w:name w:val="c18"/>
    <w:basedOn w:val="Normal"/>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markedcontent">
    <w:name w:val="markedcontent"/>
    <w:basedOn w:val="DefaultParagraphFont"/>
    <w:uiPriority w:val="99"/>
    <w:rsid w:val="00064407"/>
    <w:rPr>
      <w:rFonts w:cs="Times New Roman"/>
    </w:rPr>
  </w:style>
  <w:style w:type="character" w:customStyle="1" w:styleId="c21">
    <w:name w:val="c21"/>
    <w:basedOn w:val="DefaultParagraphFont"/>
    <w:uiPriority w:val="99"/>
    <w:rsid w:val="00064407"/>
    <w:rPr>
      <w:rFonts w:cs="Times New Roman"/>
    </w:rPr>
  </w:style>
  <w:style w:type="paragraph" w:customStyle="1" w:styleId="xl177">
    <w:name w:val="xl177"/>
    <w:basedOn w:val="Normal"/>
    <w:uiPriority w:val="99"/>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8">
    <w:name w:val="xl178"/>
    <w:basedOn w:val="Normal"/>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9">
    <w:name w:val="xl179"/>
    <w:basedOn w:val="Normal"/>
    <w:uiPriority w:val="99"/>
    <w:rsid w:val="00064407"/>
    <w:pP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80">
    <w:name w:val="xl180"/>
    <w:basedOn w:val="Normal"/>
    <w:uiPriority w:val="99"/>
    <w:rsid w:val="00064407"/>
    <w:pPr>
      <w:spacing w:before="100" w:beforeAutospacing="1" w:after="100" w:afterAutospacing="1"/>
      <w:jc w:val="center"/>
      <w:textAlignment w:val="center"/>
    </w:pPr>
    <w:rPr>
      <w:rFonts w:ascii="Times New Roman" w:eastAsia="Times New Roman" w:hAnsi="Times New Roman"/>
      <w:sz w:val="14"/>
      <w:szCs w:val="14"/>
      <w:lang w:eastAsia="ru-RU"/>
    </w:rPr>
  </w:style>
  <w:style w:type="character" w:customStyle="1" w:styleId="19">
    <w:name w:val="Заголовок Знак1"/>
    <w:basedOn w:val="DefaultParagraphFont"/>
    <w:uiPriority w:val="99"/>
    <w:rsid w:val="00064407"/>
    <w:rPr>
      <w:rFonts w:ascii="Calibri Light" w:hAnsi="Calibri Light" w:cs="Times New Roman"/>
      <w:spacing w:val="-10"/>
      <w:kern w:val="28"/>
      <w:sz w:val="56"/>
      <w:szCs w:val="56"/>
    </w:rPr>
  </w:style>
  <w:style w:type="paragraph" w:styleId="NoSpacing">
    <w:name w:val="No Spacing"/>
    <w:link w:val="NoSpacingChar"/>
    <w:uiPriority w:val="99"/>
    <w:qFormat/>
    <w:rsid w:val="00064407"/>
  </w:style>
  <w:style w:type="paragraph" w:customStyle="1" w:styleId="1a">
    <w:name w:val="Обычный (веб)1"/>
    <w:basedOn w:val="Normal"/>
    <w:next w:val="NormalWeb"/>
    <w:uiPriority w:val="99"/>
    <w:rsid w:val="00064407"/>
    <w:pPr>
      <w:widowControl w:val="0"/>
    </w:pPr>
    <w:rPr>
      <w:rFonts w:ascii="Times New Roman" w:eastAsia="Times New Roman" w:hAnsi="Times New Roman"/>
      <w:sz w:val="24"/>
      <w:szCs w:val="24"/>
      <w:lang w:val="en-US" w:eastAsia="nl-NL"/>
    </w:rPr>
  </w:style>
  <w:style w:type="character" w:customStyle="1" w:styleId="3">
    <w:name w:val="Неразрешенное упоминание3"/>
    <w:uiPriority w:val="99"/>
    <w:semiHidden/>
    <w:rsid w:val="00064407"/>
    <w:rPr>
      <w:color w:val="605E5C"/>
      <w:shd w:val="clear" w:color="auto" w:fill="E1DFDD"/>
    </w:rPr>
  </w:style>
  <w:style w:type="table" w:customStyle="1" w:styleId="30">
    <w:name w:val="Сетка таблицы3"/>
    <w:uiPriority w:val="99"/>
    <w:rsid w:val="00064407"/>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Название Знак1"/>
    <w:uiPriority w:val="99"/>
    <w:rsid w:val="00064407"/>
    <w:rPr>
      <w:rFonts w:ascii="Times New Roman" w:hAnsi="Times New Roman"/>
      <w:kern w:val="28"/>
      <w:sz w:val="24"/>
    </w:rPr>
  </w:style>
  <w:style w:type="table" w:customStyle="1" w:styleId="210">
    <w:name w:val="Сетка таблицы21"/>
    <w:uiPriority w:val="99"/>
    <w:rsid w:val="000644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
    <w:name w:val="Неразрешенное упоминание4"/>
    <w:basedOn w:val="DefaultParagraphFont"/>
    <w:uiPriority w:val="99"/>
    <w:semiHidden/>
    <w:rsid w:val="00064407"/>
    <w:rPr>
      <w:rFonts w:cs="Times New Roman"/>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NoSpacingChar">
    <w:name w:val="No Spacing Char"/>
    <w:link w:val="NoSpacing"/>
    <w:uiPriority w:val="99"/>
    <w:locked/>
    <w:rsid w:val="00064407"/>
    <w:rPr>
      <w:sz w:val="22"/>
      <w:lang w:eastAsia="ru-RU"/>
    </w:rPr>
  </w:style>
  <w:style w:type="character" w:customStyle="1" w:styleId="FontStyle11">
    <w:name w:val="Font Style11"/>
    <w:uiPriority w:val="99"/>
    <w:rsid w:val="00064407"/>
    <w:rPr>
      <w:rFonts w:ascii="Times New Roman" w:hAnsi="Times New Roman"/>
      <w:sz w:val="22"/>
    </w:rPr>
  </w:style>
  <w:style w:type="character" w:customStyle="1" w:styleId="212pt">
    <w:name w:val="Основной текст (2) + 12 pt"/>
    <w:aliases w:val="Полужирный2,Курсив1"/>
    <w:uiPriority w:val="99"/>
    <w:rsid w:val="00064407"/>
    <w:rPr>
      <w:rFonts w:ascii="Times New Roman" w:hAnsi="Times New Roman"/>
      <w:color w:val="000000"/>
      <w:spacing w:val="0"/>
      <w:w w:val="100"/>
      <w:position w:val="0"/>
      <w:sz w:val="24"/>
      <w:u w:val="none"/>
      <w:effect w:val="none"/>
      <w:shd w:val="clear" w:color="auto" w:fill="FFFFFF"/>
      <w:lang w:val="ru-RU" w:eastAsia="ru-RU"/>
    </w:rPr>
  </w:style>
  <w:style w:type="paragraph" w:customStyle="1" w:styleId="1c">
    <w:name w:val="Раздел 1"/>
    <w:basedOn w:val="Heading1"/>
    <w:link w:val="1d"/>
    <w:uiPriority w:val="99"/>
    <w:rsid w:val="007863C1"/>
    <w:pPr>
      <w:keepNext/>
      <w:spacing w:before="0" w:beforeAutospacing="0" w:after="120" w:afterAutospacing="0"/>
    </w:pPr>
    <w:rPr>
      <w:rFonts w:ascii="Times New Roman ??????????" w:eastAsia="Calibri" w:hAnsi="Times New Roman ??????????"/>
      <w:caps/>
      <w:kern w:val="32"/>
    </w:rPr>
  </w:style>
  <w:style w:type="paragraph" w:customStyle="1" w:styleId="112">
    <w:name w:val="Раздел 1.1"/>
    <w:basedOn w:val="Subtitle"/>
    <w:link w:val="113"/>
    <w:uiPriority w:val="99"/>
    <w:rsid w:val="007863C1"/>
    <w:pPr>
      <w:numPr>
        <w:ilvl w:val="0"/>
      </w:numPr>
      <w:spacing w:after="120" w:line="276" w:lineRule="auto"/>
      <w:ind w:firstLine="709"/>
      <w:outlineLvl w:val="1"/>
    </w:pPr>
    <w:rPr>
      <w:rFonts w:ascii="Times New Roman ??????????" w:eastAsia="Calibri" w:hAnsi="Times New Roman ??????????"/>
      <w:b/>
      <w:bCs/>
      <w:color w:val="auto"/>
      <w:spacing w:val="0"/>
      <w:sz w:val="24"/>
      <w:szCs w:val="24"/>
      <w:lang w:eastAsia="ru-RU"/>
    </w:rPr>
  </w:style>
  <w:style w:type="character" w:customStyle="1" w:styleId="1d">
    <w:name w:val="Раздел 1 Знак"/>
    <w:basedOn w:val="Heading1Char"/>
    <w:link w:val="1c"/>
    <w:uiPriority w:val="99"/>
    <w:locked/>
    <w:rsid w:val="007863C1"/>
    <w:rPr>
      <w:rFonts w:ascii="Times New Roman ??????????" w:hAnsi="Times New Roman ??????????"/>
      <w:caps/>
      <w:kern w:val="32"/>
    </w:rPr>
  </w:style>
  <w:style w:type="character" w:customStyle="1" w:styleId="113">
    <w:name w:val="Раздел 1.1 Знак"/>
    <w:basedOn w:val="SubtitleChar"/>
    <w:link w:val="112"/>
    <w:uiPriority w:val="99"/>
    <w:locked/>
    <w:rsid w:val="007863C1"/>
    <w:rPr>
      <w:rFonts w:ascii="Times New Roman ??????????" w:hAnsi="Times New Roman ??????????"/>
      <w:b/>
      <w:bCs/>
      <w:sz w:val="24"/>
      <w:szCs w:val="24"/>
      <w:lang w:eastAsia="ru-RU"/>
    </w:rPr>
  </w:style>
  <w:style w:type="table" w:customStyle="1" w:styleId="1110">
    <w:name w:val="Сетка таблицы111"/>
    <w:uiPriority w:val="99"/>
    <w:rsid w:val="00064407"/>
    <w:pPr>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Normal"/>
    <w:uiPriority w:val="99"/>
    <w:rsid w:val="00CD2973"/>
    <w:pPr>
      <w:spacing w:line="249" w:lineRule="auto"/>
    </w:pPr>
    <w:rPr>
      <w:rFonts w:ascii="Times New Roman" w:eastAsia="Times New Roman" w:hAnsi="Times New Roman"/>
      <w:sz w:val="24"/>
      <w:szCs w:val="24"/>
      <w:lang w:val="en-US" w:eastAsia="ru-RU"/>
    </w:rPr>
  </w:style>
  <w:style w:type="paragraph" w:customStyle="1" w:styleId="pTextStyleCenter">
    <w:name w:val="pTextStyleCenter"/>
    <w:basedOn w:val="Normal"/>
    <w:uiPriority w:val="99"/>
    <w:rsid w:val="00CD2973"/>
    <w:pPr>
      <w:spacing w:line="252" w:lineRule="auto"/>
      <w:jc w:val="center"/>
    </w:pPr>
    <w:rPr>
      <w:rFonts w:ascii="Times New Roman" w:eastAsia="Times New Roman" w:hAnsi="Times New Roman"/>
      <w:sz w:val="24"/>
      <w:szCs w:val="24"/>
      <w:lang w:val="en-US" w:eastAsia="ru-RU"/>
    </w:rPr>
  </w:style>
  <w:style w:type="table" w:customStyle="1" w:styleId="40">
    <w:name w:val="Сетка таблицы4"/>
    <w:uiPriority w:val="99"/>
    <w:rsid w:val="0051713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сноски1"/>
    <w:basedOn w:val="Normal"/>
    <w:link w:val="FootnoteReference"/>
    <w:uiPriority w:val="99"/>
    <w:rsid w:val="005D7117"/>
    <w:rPr>
      <w:sz w:val="20"/>
      <w:szCs w:val="20"/>
      <w:vertAlign w:val="superscript"/>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
    <w:basedOn w:val="DefaultParagraphFont"/>
    <w:uiPriority w:val="99"/>
    <w:rsid w:val="00CE7D23"/>
    <w:rPr>
      <w:rFonts w:cs="Times New Roman"/>
    </w:rPr>
  </w:style>
  <w:style w:type="character" w:customStyle="1" w:styleId="UnresolvedMention">
    <w:name w:val="Unresolved Mention"/>
    <w:basedOn w:val="DefaultParagraphFont"/>
    <w:uiPriority w:val="99"/>
    <w:semiHidden/>
    <w:rsid w:val="00955D56"/>
    <w:rPr>
      <w:rFonts w:cs="Times New Roman"/>
      <w:color w:val="605E5C"/>
      <w:shd w:val="clear" w:color="auto" w:fill="E1DFDD"/>
    </w:rPr>
  </w:style>
  <w:style w:type="character" w:customStyle="1" w:styleId="1e">
    <w:name w:val="Заголовок №1"/>
    <w:uiPriority w:val="99"/>
    <w:rsid w:val="00DF3BDB"/>
    <w:rPr>
      <w:rFonts w:ascii="Franklin Gothic Medium" w:hAnsi="Franklin Gothic Medium"/>
      <w:spacing w:val="7"/>
      <w:sz w:val="36"/>
    </w:rPr>
  </w:style>
  <w:style w:type="character" w:customStyle="1" w:styleId="F1">
    <w:name w:val="F1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1 Знак Знак Знак3 Знак Знак"/>
    <w:uiPriority w:val="99"/>
    <w:locked/>
    <w:rsid w:val="003C351A"/>
    <w:rPr>
      <w:lang w:val="en-US"/>
    </w:rPr>
  </w:style>
  <w:style w:type="paragraph" w:customStyle="1" w:styleId="1f">
    <w:name w:val="Без интервала1"/>
    <w:link w:val="afffd"/>
    <w:uiPriority w:val="99"/>
    <w:rsid w:val="003C351A"/>
  </w:style>
  <w:style w:type="character" w:customStyle="1" w:styleId="afffd">
    <w:name w:val="Без интервала Знак"/>
    <w:link w:val="1f"/>
    <w:uiPriority w:val="99"/>
    <w:locked/>
    <w:rsid w:val="003C351A"/>
    <w:rPr>
      <w:sz w:val="22"/>
      <w:lang w:val="ru-RU" w:eastAsia="ru-RU"/>
    </w:rPr>
  </w:style>
  <w:style w:type="paragraph" w:customStyle="1" w:styleId="41">
    <w:name w:val="Основной текст4"/>
    <w:basedOn w:val="Normal"/>
    <w:uiPriority w:val="99"/>
    <w:rsid w:val="003C351A"/>
    <w:pPr>
      <w:shd w:val="clear" w:color="auto" w:fill="FFFFFF"/>
      <w:spacing w:before="1080" w:line="240" w:lineRule="atLeast"/>
      <w:ind w:hanging="360"/>
    </w:pPr>
    <w:rPr>
      <w:color w:val="000000"/>
      <w:sz w:val="27"/>
      <w:szCs w:val="27"/>
      <w:lang w:eastAsia="ru-RU"/>
    </w:rPr>
  </w:style>
  <w:style w:type="paragraph" w:customStyle="1" w:styleId="1f0">
    <w:name w:val="Абзац списка1"/>
    <w:basedOn w:val="Normal"/>
    <w:uiPriority w:val="99"/>
    <w:rsid w:val="001F5943"/>
    <w:pPr>
      <w:ind w:left="720"/>
      <w:contextualSpacing/>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1928341228">
      <w:marLeft w:val="0"/>
      <w:marRight w:val="0"/>
      <w:marTop w:val="0"/>
      <w:marBottom w:val="0"/>
      <w:divBdr>
        <w:top w:val="none" w:sz="0" w:space="0" w:color="auto"/>
        <w:left w:val="none" w:sz="0" w:space="0" w:color="auto"/>
        <w:bottom w:val="none" w:sz="0" w:space="0" w:color="auto"/>
        <w:right w:val="none" w:sz="0" w:space="0" w:color="auto"/>
      </w:divBdr>
    </w:div>
    <w:div w:id="1928341229">
      <w:marLeft w:val="0"/>
      <w:marRight w:val="0"/>
      <w:marTop w:val="0"/>
      <w:marBottom w:val="0"/>
      <w:divBdr>
        <w:top w:val="none" w:sz="0" w:space="0" w:color="auto"/>
        <w:left w:val="none" w:sz="0" w:space="0" w:color="auto"/>
        <w:bottom w:val="none" w:sz="0" w:space="0" w:color="auto"/>
        <w:right w:val="none" w:sz="0" w:space="0" w:color="auto"/>
      </w:divBdr>
    </w:div>
    <w:div w:id="1928341230">
      <w:marLeft w:val="0"/>
      <w:marRight w:val="0"/>
      <w:marTop w:val="0"/>
      <w:marBottom w:val="0"/>
      <w:divBdr>
        <w:top w:val="none" w:sz="0" w:space="0" w:color="auto"/>
        <w:left w:val="none" w:sz="0" w:space="0" w:color="auto"/>
        <w:bottom w:val="none" w:sz="0" w:space="0" w:color="auto"/>
        <w:right w:val="none" w:sz="0" w:space="0" w:color="auto"/>
      </w:divBdr>
    </w:div>
    <w:div w:id="1928341231">
      <w:marLeft w:val="0"/>
      <w:marRight w:val="0"/>
      <w:marTop w:val="0"/>
      <w:marBottom w:val="0"/>
      <w:divBdr>
        <w:top w:val="none" w:sz="0" w:space="0" w:color="auto"/>
        <w:left w:val="none" w:sz="0" w:space="0" w:color="auto"/>
        <w:bottom w:val="none" w:sz="0" w:space="0" w:color="auto"/>
        <w:right w:val="none" w:sz="0" w:space="0" w:color="auto"/>
      </w:divBdr>
    </w:div>
    <w:div w:id="1928341232">
      <w:marLeft w:val="0"/>
      <w:marRight w:val="0"/>
      <w:marTop w:val="0"/>
      <w:marBottom w:val="0"/>
      <w:divBdr>
        <w:top w:val="none" w:sz="0" w:space="0" w:color="auto"/>
        <w:left w:val="none" w:sz="0" w:space="0" w:color="auto"/>
        <w:bottom w:val="none" w:sz="0" w:space="0" w:color="auto"/>
        <w:right w:val="none" w:sz="0" w:space="0" w:color="auto"/>
      </w:divBdr>
    </w:div>
    <w:div w:id="1928341233">
      <w:marLeft w:val="0"/>
      <w:marRight w:val="0"/>
      <w:marTop w:val="0"/>
      <w:marBottom w:val="0"/>
      <w:divBdr>
        <w:top w:val="none" w:sz="0" w:space="0" w:color="auto"/>
        <w:left w:val="none" w:sz="0" w:space="0" w:color="auto"/>
        <w:bottom w:val="none" w:sz="0" w:space="0" w:color="auto"/>
        <w:right w:val="none" w:sz="0" w:space="0" w:color="auto"/>
      </w:divBdr>
    </w:div>
    <w:div w:id="1928341234">
      <w:marLeft w:val="0"/>
      <w:marRight w:val="0"/>
      <w:marTop w:val="0"/>
      <w:marBottom w:val="0"/>
      <w:divBdr>
        <w:top w:val="none" w:sz="0" w:space="0" w:color="auto"/>
        <w:left w:val="none" w:sz="0" w:space="0" w:color="auto"/>
        <w:bottom w:val="none" w:sz="0" w:space="0" w:color="auto"/>
        <w:right w:val="none" w:sz="0" w:space="0" w:color="auto"/>
      </w:divBdr>
    </w:div>
    <w:div w:id="1928341235">
      <w:marLeft w:val="0"/>
      <w:marRight w:val="0"/>
      <w:marTop w:val="0"/>
      <w:marBottom w:val="0"/>
      <w:divBdr>
        <w:top w:val="none" w:sz="0" w:space="0" w:color="auto"/>
        <w:left w:val="none" w:sz="0" w:space="0" w:color="auto"/>
        <w:bottom w:val="none" w:sz="0" w:space="0" w:color="auto"/>
        <w:right w:val="none" w:sz="0" w:space="0" w:color="auto"/>
      </w:divBdr>
    </w:div>
    <w:div w:id="1928341236">
      <w:marLeft w:val="0"/>
      <w:marRight w:val="0"/>
      <w:marTop w:val="0"/>
      <w:marBottom w:val="0"/>
      <w:divBdr>
        <w:top w:val="none" w:sz="0" w:space="0" w:color="auto"/>
        <w:left w:val="none" w:sz="0" w:space="0" w:color="auto"/>
        <w:bottom w:val="none" w:sz="0" w:space="0" w:color="auto"/>
        <w:right w:val="none" w:sz="0" w:space="0" w:color="auto"/>
      </w:divBdr>
    </w:div>
    <w:div w:id="1928341237">
      <w:marLeft w:val="0"/>
      <w:marRight w:val="0"/>
      <w:marTop w:val="0"/>
      <w:marBottom w:val="0"/>
      <w:divBdr>
        <w:top w:val="none" w:sz="0" w:space="0" w:color="auto"/>
        <w:left w:val="none" w:sz="0" w:space="0" w:color="auto"/>
        <w:bottom w:val="none" w:sz="0" w:space="0" w:color="auto"/>
        <w:right w:val="none" w:sz="0" w:space="0" w:color="auto"/>
      </w:divBdr>
    </w:div>
    <w:div w:id="1928341238">
      <w:marLeft w:val="0"/>
      <w:marRight w:val="0"/>
      <w:marTop w:val="0"/>
      <w:marBottom w:val="0"/>
      <w:divBdr>
        <w:top w:val="none" w:sz="0" w:space="0" w:color="auto"/>
        <w:left w:val="none" w:sz="0" w:space="0" w:color="auto"/>
        <w:bottom w:val="none" w:sz="0" w:space="0" w:color="auto"/>
        <w:right w:val="none" w:sz="0" w:space="0" w:color="auto"/>
      </w:divBdr>
    </w:div>
    <w:div w:id="1928341239">
      <w:marLeft w:val="0"/>
      <w:marRight w:val="0"/>
      <w:marTop w:val="0"/>
      <w:marBottom w:val="0"/>
      <w:divBdr>
        <w:top w:val="none" w:sz="0" w:space="0" w:color="auto"/>
        <w:left w:val="none" w:sz="0" w:space="0" w:color="auto"/>
        <w:bottom w:val="none" w:sz="0" w:space="0" w:color="auto"/>
        <w:right w:val="none" w:sz="0" w:space="0" w:color="auto"/>
      </w:divBdr>
    </w:div>
    <w:div w:id="1928341240">
      <w:marLeft w:val="0"/>
      <w:marRight w:val="0"/>
      <w:marTop w:val="0"/>
      <w:marBottom w:val="0"/>
      <w:divBdr>
        <w:top w:val="none" w:sz="0" w:space="0" w:color="auto"/>
        <w:left w:val="none" w:sz="0" w:space="0" w:color="auto"/>
        <w:bottom w:val="none" w:sz="0" w:space="0" w:color="auto"/>
        <w:right w:val="none" w:sz="0" w:space="0" w:color="auto"/>
      </w:divBdr>
    </w:div>
    <w:div w:id="1928341241">
      <w:marLeft w:val="0"/>
      <w:marRight w:val="0"/>
      <w:marTop w:val="0"/>
      <w:marBottom w:val="0"/>
      <w:divBdr>
        <w:top w:val="none" w:sz="0" w:space="0" w:color="auto"/>
        <w:left w:val="none" w:sz="0" w:space="0" w:color="auto"/>
        <w:bottom w:val="none" w:sz="0" w:space="0" w:color="auto"/>
        <w:right w:val="none" w:sz="0" w:space="0" w:color="auto"/>
      </w:divBdr>
    </w:div>
    <w:div w:id="1928341242">
      <w:marLeft w:val="0"/>
      <w:marRight w:val="0"/>
      <w:marTop w:val="0"/>
      <w:marBottom w:val="0"/>
      <w:divBdr>
        <w:top w:val="none" w:sz="0" w:space="0" w:color="auto"/>
        <w:left w:val="none" w:sz="0" w:space="0" w:color="auto"/>
        <w:bottom w:val="none" w:sz="0" w:space="0" w:color="auto"/>
        <w:right w:val="none" w:sz="0" w:space="0" w:color="auto"/>
      </w:divBdr>
    </w:div>
    <w:div w:id="1928341243">
      <w:marLeft w:val="0"/>
      <w:marRight w:val="0"/>
      <w:marTop w:val="0"/>
      <w:marBottom w:val="0"/>
      <w:divBdr>
        <w:top w:val="none" w:sz="0" w:space="0" w:color="auto"/>
        <w:left w:val="none" w:sz="0" w:space="0" w:color="auto"/>
        <w:bottom w:val="none" w:sz="0" w:space="0" w:color="auto"/>
        <w:right w:val="none" w:sz="0" w:space="0" w:color="auto"/>
      </w:divBdr>
    </w:div>
    <w:div w:id="19283412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mc.hse.ru/vaginvideo"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211</TotalTime>
  <Pages>15</Pages>
  <Words>3476</Words>
  <Characters>19815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62</cp:revision>
  <cp:lastPrinted>2023-04-28T08:44:00Z</cp:lastPrinted>
  <dcterms:created xsi:type="dcterms:W3CDTF">2024-05-15T06:11:00Z</dcterms:created>
  <dcterms:modified xsi:type="dcterms:W3CDTF">2024-11-14T10:17:00Z</dcterms:modified>
</cp:coreProperties>
</file>